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AAB" w:rsidRPr="00D25C76" w:rsidRDefault="005446E2">
      <w:pPr>
        <w:spacing w:line="560" w:lineRule="exact"/>
        <w:rPr>
          <w:rFonts w:eastAsia="黑体"/>
          <w:color w:val="000000" w:themeColor="text1"/>
          <w:kern w:val="0"/>
          <w:sz w:val="32"/>
          <w:szCs w:val="32"/>
          <w:rPrChange w:id="0" w:author="文印室排版" w:date="2023-03-22T14:24:00Z">
            <w:rPr>
              <w:rFonts w:ascii="黑体" w:eastAsia="黑体" w:hAnsi="黑体"/>
              <w:kern w:val="0"/>
              <w:sz w:val="32"/>
              <w:szCs w:val="32"/>
            </w:rPr>
          </w:rPrChange>
        </w:rPr>
      </w:pPr>
      <w:r w:rsidRPr="00D25C76">
        <w:rPr>
          <w:rFonts w:eastAsia="黑体" w:hint="eastAsia"/>
          <w:color w:val="000000" w:themeColor="text1"/>
          <w:kern w:val="0"/>
          <w:sz w:val="32"/>
          <w:szCs w:val="32"/>
          <w:rPrChange w:id="1" w:author="文印室排版" w:date="2023-03-22T14:24:00Z">
            <w:rPr>
              <w:rFonts w:ascii="黑体" w:eastAsia="黑体" w:hAnsi="黑体" w:hint="eastAsia"/>
              <w:kern w:val="0"/>
              <w:sz w:val="32"/>
              <w:szCs w:val="32"/>
            </w:rPr>
          </w:rPrChange>
        </w:rPr>
        <w:t>附件</w:t>
      </w:r>
    </w:p>
    <w:p w:rsidR="007A7AAB" w:rsidRPr="00D25C76" w:rsidRDefault="007A7AAB">
      <w:pPr>
        <w:spacing w:line="560" w:lineRule="exact"/>
        <w:rPr>
          <w:rFonts w:eastAsia="仿宋_GB2312"/>
          <w:bCs/>
          <w:color w:val="000000" w:themeColor="text1"/>
          <w:sz w:val="32"/>
          <w:szCs w:val="32"/>
          <w:rPrChange w:id="2" w:author="文印室排版" w:date="2023-03-22T14:24:00Z">
            <w:rPr>
              <w:rFonts w:ascii="仿宋_GB2312" w:eastAsia="仿宋_GB2312" w:hAnsi="宋体"/>
              <w:b/>
              <w:bCs/>
              <w:sz w:val="32"/>
              <w:szCs w:val="32"/>
            </w:rPr>
          </w:rPrChange>
        </w:rPr>
      </w:pPr>
    </w:p>
    <w:p w:rsidR="007A7AAB" w:rsidRPr="00D25C76" w:rsidRDefault="007A7AAB">
      <w:pPr>
        <w:spacing w:line="560" w:lineRule="exact"/>
        <w:rPr>
          <w:rFonts w:eastAsia="方正小标宋简体"/>
          <w:color w:val="000000" w:themeColor="text1"/>
          <w:spacing w:val="-20"/>
          <w:sz w:val="32"/>
          <w:szCs w:val="32"/>
          <w:rPrChange w:id="3" w:author="文印室排版" w:date="2023-03-22T14:24:00Z">
            <w:rPr>
              <w:rFonts w:ascii="方正小标宋简体" w:eastAsia="方正小标宋简体" w:hAnsi="宋体"/>
              <w:b/>
              <w:spacing w:val="-20"/>
              <w:sz w:val="32"/>
              <w:szCs w:val="32"/>
            </w:rPr>
          </w:rPrChange>
        </w:rPr>
      </w:pPr>
    </w:p>
    <w:p w:rsidR="007A7AAB" w:rsidRPr="00D25C76" w:rsidRDefault="007A7AAB">
      <w:pPr>
        <w:spacing w:line="560" w:lineRule="exact"/>
        <w:jc w:val="left"/>
        <w:rPr>
          <w:rFonts w:eastAsia="方正小标宋简体"/>
          <w:color w:val="000000" w:themeColor="text1"/>
          <w:spacing w:val="-20"/>
          <w:sz w:val="32"/>
          <w:szCs w:val="32"/>
          <w:rPrChange w:id="4" w:author="文印室排版" w:date="2023-03-22T14:24:00Z">
            <w:rPr>
              <w:rFonts w:ascii="方正小标宋简体" w:eastAsia="方正小标宋简体" w:hAnsi="宋体"/>
              <w:b/>
              <w:spacing w:val="-20"/>
              <w:sz w:val="32"/>
              <w:szCs w:val="32"/>
            </w:rPr>
          </w:rPrChange>
        </w:rPr>
        <w:pPrChange w:id="5" w:author="文印室排版" w:date="2023-03-22T10:03:00Z">
          <w:pPr>
            <w:spacing w:line="560" w:lineRule="exact"/>
            <w:jc w:val="center"/>
          </w:pPr>
        </w:pPrChange>
      </w:pPr>
    </w:p>
    <w:p w:rsidR="007A7AAB" w:rsidRPr="00D25C76" w:rsidRDefault="007A7AAB">
      <w:pPr>
        <w:spacing w:line="560" w:lineRule="exact"/>
        <w:rPr>
          <w:rFonts w:eastAsia="方正小标宋简体"/>
          <w:color w:val="000000" w:themeColor="text1"/>
          <w:spacing w:val="-20"/>
          <w:sz w:val="32"/>
          <w:szCs w:val="32"/>
          <w:rPrChange w:id="6" w:author="文印室排版" w:date="2023-03-22T14:24:00Z">
            <w:rPr>
              <w:rFonts w:ascii="方正小标宋简体" w:eastAsia="方正小标宋简体" w:hAnsi="宋体"/>
              <w:b/>
              <w:spacing w:val="-20"/>
              <w:sz w:val="32"/>
              <w:szCs w:val="32"/>
            </w:rPr>
          </w:rPrChange>
        </w:rPr>
      </w:pPr>
    </w:p>
    <w:p w:rsidR="005446E2" w:rsidRPr="00D25C76" w:rsidRDefault="005446E2">
      <w:pPr>
        <w:widowControl/>
        <w:jc w:val="center"/>
        <w:rPr>
          <w:ins w:id="7" w:author="文印室排版" w:date="2023-03-22T10:04:00Z"/>
          <w:rFonts w:ascii="方正小标宋_GBK" w:eastAsia="方正小标宋_GBK"/>
          <w:color w:val="000000" w:themeColor="text1"/>
          <w:kern w:val="0"/>
          <w:sz w:val="44"/>
          <w:szCs w:val="44"/>
          <w:rPrChange w:id="8" w:author="文印室排版" w:date="2023-03-22T14:24:00Z">
            <w:rPr>
              <w:ins w:id="9" w:author="文印室排版" w:date="2023-03-22T10:04:00Z"/>
              <w:rFonts w:ascii="方正小标宋_GBK" w:eastAsia="方正小标宋_GBK" w:hAnsi="华文仿宋" w:cs="华文仿宋"/>
              <w:kern w:val="0"/>
              <w:sz w:val="44"/>
              <w:szCs w:val="44"/>
            </w:rPr>
          </w:rPrChange>
        </w:rPr>
        <w:pPrChange w:id="10" w:author="文印室排版" w:date="2023-03-22T10:04:00Z">
          <w:pPr>
            <w:widowControl/>
          </w:pPr>
        </w:pPrChange>
      </w:pPr>
      <w:r w:rsidRPr="00D25C76">
        <w:rPr>
          <w:rFonts w:ascii="方正小标宋_GBK" w:eastAsia="方正小标宋_GBK"/>
          <w:color w:val="000000" w:themeColor="text1"/>
          <w:kern w:val="0"/>
          <w:sz w:val="44"/>
          <w:szCs w:val="44"/>
          <w:rPrChange w:id="11" w:author="文印室排版" w:date="2023-03-22T14:24:00Z">
            <w:rPr>
              <w:rFonts w:ascii="华文仿宋" w:eastAsia="华文仿宋" w:hAnsi="华文仿宋" w:cs="华文仿宋"/>
              <w:b/>
              <w:kern w:val="0"/>
              <w:sz w:val="44"/>
              <w:szCs w:val="44"/>
            </w:rPr>
          </w:rPrChange>
        </w:rPr>
        <w:t>2023</w:t>
      </w:r>
      <w:r w:rsidRPr="00D25C76">
        <w:rPr>
          <w:rFonts w:ascii="方正小标宋_GBK" w:eastAsia="方正小标宋_GBK" w:hint="eastAsia"/>
          <w:color w:val="000000" w:themeColor="text1"/>
          <w:kern w:val="0"/>
          <w:sz w:val="44"/>
          <w:szCs w:val="44"/>
          <w:rPrChange w:id="12" w:author="文印室排版" w:date="2023-03-22T14:24:00Z">
            <w:rPr>
              <w:rFonts w:ascii="华文仿宋" w:eastAsia="华文仿宋" w:hAnsi="华文仿宋" w:cs="华文仿宋" w:hint="eastAsia"/>
              <w:b/>
              <w:kern w:val="0"/>
              <w:sz w:val="44"/>
              <w:szCs w:val="44"/>
            </w:rPr>
          </w:rPrChange>
        </w:rPr>
        <w:t>年广州市教育教学信息化</w:t>
      </w:r>
    </w:p>
    <w:p w:rsidR="007A7AAB" w:rsidRPr="00D25C76" w:rsidRDefault="005446E2">
      <w:pPr>
        <w:widowControl/>
        <w:jc w:val="center"/>
        <w:rPr>
          <w:rFonts w:ascii="方正小标宋_GBK" w:eastAsia="方正小标宋_GBK"/>
          <w:color w:val="000000" w:themeColor="text1"/>
          <w:kern w:val="0"/>
          <w:sz w:val="44"/>
          <w:szCs w:val="44"/>
          <w:rPrChange w:id="13" w:author="文印室排版" w:date="2023-03-22T14:24:00Z">
            <w:rPr>
              <w:rFonts w:ascii="华文仿宋" w:eastAsia="华文仿宋" w:hAnsi="华文仿宋" w:cs="华文仿宋"/>
              <w:b/>
              <w:kern w:val="0"/>
              <w:sz w:val="44"/>
              <w:szCs w:val="44"/>
            </w:rPr>
          </w:rPrChange>
        </w:rPr>
        <w:pPrChange w:id="14" w:author="文印室排版" w:date="2023-03-22T10:04:00Z">
          <w:pPr>
            <w:widowControl/>
          </w:pPr>
        </w:pPrChange>
      </w:pPr>
      <w:r w:rsidRPr="00D25C76">
        <w:rPr>
          <w:rFonts w:ascii="方正小标宋_GBK" w:eastAsia="方正小标宋_GBK" w:hint="eastAsia"/>
          <w:color w:val="000000" w:themeColor="text1"/>
          <w:kern w:val="0"/>
          <w:sz w:val="44"/>
          <w:szCs w:val="44"/>
          <w:rPrChange w:id="15" w:author="文印室排版" w:date="2023-03-22T14:24:00Z">
            <w:rPr>
              <w:rFonts w:ascii="华文仿宋" w:eastAsia="华文仿宋" w:hAnsi="华文仿宋" w:cs="华文仿宋" w:hint="eastAsia"/>
              <w:b/>
              <w:kern w:val="0"/>
              <w:sz w:val="44"/>
              <w:szCs w:val="44"/>
            </w:rPr>
          </w:rPrChange>
        </w:rPr>
        <w:t>创新应用评奖活动</w:t>
      </w:r>
    </w:p>
    <w:p w:rsidR="007A7AAB" w:rsidRPr="00D25C76" w:rsidRDefault="007A7AAB">
      <w:pPr>
        <w:widowControl/>
        <w:spacing w:line="560" w:lineRule="exact"/>
        <w:rPr>
          <w:rFonts w:eastAsia="方正小标宋简体"/>
          <w:color w:val="000000" w:themeColor="text1"/>
          <w:kern w:val="0"/>
          <w:sz w:val="44"/>
          <w:szCs w:val="44"/>
          <w:rPrChange w:id="16" w:author="文印室排版" w:date="2023-03-22T14:24:00Z">
            <w:rPr>
              <w:rFonts w:ascii="方正小标宋简体" w:eastAsia="方正小标宋简体" w:hAnsi="ˎ̥" w:cs="宋体"/>
              <w:b/>
              <w:kern w:val="0"/>
              <w:sz w:val="44"/>
              <w:szCs w:val="44"/>
            </w:rPr>
          </w:rPrChange>
        </w:rPr>
        <w:pPrChange w:id="17" w:author="文印室排版" w:date="2023-03-22T10:05:00Z">
          <w:pPr>
            <w:widowControl/>
          </w:pPr>
        </w:pPrChange>
      </w:pPr>
    </w:p>
    <w:p w:rsidR="007A7AAB" w:rsidRPr="00D25C76" w:rsidRDefault="007A7AAB">
      <w:pPr>
        <w:widowControl/>
        <w:spacing w:line="560" w:lineRule="exact"/>
        <w:jc w:val="left"/>
        <w:rPr>
          <w:rFonts w:eastAsia="方正小标宋简体"/>
          <w:color w:val="000000" w:themeColor="text1"/>
          <w:kern w:val="0"/>
          <w:sz w:val="44"/>
          <w:szCs w:val="44"/>
          <w:rPrChange w:id="18" w:author="文印室排版" w:date="2023-03-22T14:24:00Z">
            <w:rPr>
              <w:rFonts w:ascii="方正小标宋简体" w:eastAsia="方正小标宋简体" w:hAnsi="ˎ̥" w:cs="宋体"/>
              <w:b/>
              <w:kern w:val="0"/>
              <w:sz w:val="44"/>
              <w:szCs w:val="44"/>
            </w:rPr>
          </w:rPrChange>
        </w:rPr>
        <w:pPrChange w:id="19" w:author="文印室排版" w:date="2023-03-22T10:06:00Z">
          <w:pPr>
            <w:widowControl/>
            <w:jc w:val="center"/>
          </w:pPr>
        </w:pPrChange>
      </w:pPr>
    </w:p>
    <w:p w:rsidR="007A7AAB" w:rsidRPr="00D25C76" w:rsidRDefault="007A7AAB">
      <w:pPr>
        <w:widowControl/>
        <w:spacing w:line="560" w:lineRule="exact"/>
        <w:jc w:val="left"/>
        <w:rPr>
          <w:rFonts w:eastAsia="方正小标宋简体"/>
          <w:color w:val="000000" w:themeColor="text1"/>
          <w:kern w:val="0"/>
          <w:sz w:val="44"/>
          <w:szCs w:val="44"/>
          <w:rPrChange w:id="20" w:author="文印室排版" w:date="2023-03-22T14:24:00Z">
            <w:rPr>
              <w:rFonts w:ascii="方正小标宋简体" w:eastAsia="方正小标宋简体" w:hAnsi="ˎ̥" w:cs="宋体"/>
              <w:b/>
              <w:kern w:val="0"/>
              <w:sz w:val="44"/>
              <w:szCs w:val="44"/>
            </w:rPr>
          </w:rPrChange>
        </w:rPr>
        <w:pPrChange w:id="21" w:author="文印室排版" w:date="2023-03-22T10:06:00Z">
          <w:pPr>
            <w:widowControl/>
            <w:jc w:val="center"/>
          </w:pPr>
        </w:pPrChange>
      </w:pPr>
    </w:p>
    <w:p w:rsidR="007A7AAB" w:rsidRPr="00D25C76" w:rsidRDefault="005446E2">
      <w:pPr>
        <w:pStyle w:val="21"/>
        <w:rPr>
          <w:rFonts w:ascii="Times New Roman" w:eastAsia="华文仿宋" w:hAnsi="Times New Roman" w:cs="Times New Roman"/>
          <w:color w:val="000000" w:themeColor="text1"/>
          <w:sz w:val="84"/>
          <w:szCs w:val="84"/>
          <w:rPrChange w:id="22" w:author="文印室排版" w:date="2023-03-22T14:24:00Z">
            <w:rPr>
              <w:rFonts w:ascii="华文仿宋" w:eastAsia="华文仿宋" w:hAnsi="华文仿宋" w:cs="华文仿宋"/>
              <w:sz w:val="84"/>
              <w:szCs w:val="84"/>
            </w:rPr>
          </w:rPrChange>
        </w:rPr>
      </w:pPr>
      <w:r w:rsidRPr="00D25C76">
        <w:rPr>
          <w:rFonts w:ascii="Times New Roman" w:eastAsia="华文仿宋" w:hAnsi="Times New Roman" w:cs="Times New Roman" w:hint="eastAsia"/>
          <w:color w:val="000000" w:themeColor="text1"/>
          <w:sz w:val="84"/>
          <w:szCs w:val="84"/>
          <w:rPrChange w:id="23" w:author="文印室排版" w:date="2023-03-22T14:24:00Z">
            <w:rPr>
              <w:rFonts w:ascii="华文仿宋" w:eastAsia="华文仿宋" w:hAnsi="华文仿宋" w:cs="华文仿宋" w:hint="eastAsia"/>
              <w:sz w:val="84"/>
              <w:szCs w:val="84"/>
            </w:rPr>
          </w:rPrChange>
        </w:rPr>
        <w:t>指</w:t>
      </w:r>
      <w:r w:rsidRPr="00D25C76">
        <w:rPr>
          <w:rFonts w:ascii="Times New Roman" w:eastAsia="华文仿宋" w:hAnsi="Times New Roman" w:cs="Times New Roman"/>
          <w:color w:val="000000" w:themeColor="text1"/>
          <w:sz w:val="84"/>
          <w:szCs w:val="84"/>
          <w:rPrChange w:id="24" w:author="文印室排版" w:date="2023-03-22T14:24:00Z">
            <w:rPr>
              <w:rFonts w:ascii="华文仿宋" w:eastAsia="华文仿宋" w:hAnsi="华文仿宋" w:cs="华文仿宋"/>
              <w:sz w:val="84"/>
              <w:szCs w:val="84"/>
            </w:rPr>
          </w:rPrChange>
        </w:rPr>
        <w:t xml:space="preserve">  </w:t>
      </w:r>
      <w:r w:rsidRPr="00D25C76">
        <w:rPr>
          <w:rFonts w:ascii="Times New Roman" w:eastAsia="华文仿宋" w:hAnsi="Times New Roman" w:cs="Times New Roman" w:hint="eastAsia"/>
          <w:color w:val="000000" w:themeColor="text1"/>
          <w:sz w:val="84"/>
          <w:szCs w:val="84"/>
          <w:rPrChange w:id="25" w:author="文印室排版" w:date="2023-03-22T14:24:00Z">
            <w:rPr>
              <w:rFonts w:ascii="华文仿宋" w:eastAsia="华文仿宋" w:hAnsi="华文仿宋" w:cs="华文仿宋" w:hint="eastAsia"/>
              <w:sz w:val="84"/>
              <w:szCs w:val="84"/>
            </w:rPr>
          </w:rPrChange>
        </w:rPr>
        <w:t>南</w:t>
      </w:r>
    </w:p>
    <w:p w:rsidR="007A7AAB" w:rsidRPr="00D25C76" w:rsidRDefault="007A7AAB">
      <w:pPr>
        <w:widowControl/>
        <w:spacing w:line="560" w:lineRule="exact"/>
        <w:jc w:val="left"/>
        <w:rPr>
          <w:rFonts w:eastAsia="方正小标宋简体"/>
          <w:color w:val="000000" w:themeColor="text1"/>
          <w:kern w:val="0"/>
          <w:sz w:val="44"/>
          <w:szCs w:val="44"/>
          <w:rPrChange w:id="26" w:author="文印室排版" w:date="2023-03-22T14:24:00Z">
            <w:rPr>
              <w:rFonts w:ascii="方正小标宋简体" w:eastAsia="方正小标宋简体" w:hAnsi="ˎ̥" w:cs="宋体"/>
              <w:b/>
              <w:kern w:val="0"/>
              <w:sz w:val="44"/>
              <w:szCs w:val="44"/>
            </w:rPr>
          </w:rPrChange>
        </w:rPr>
        <w:pPrChange w:id="27" w:author="文印室排版" w:date="2023-03-22T10:06:00Z">
          <w:pPr>
            <w:widowControl/>
            <w:jc w:val="center"/>
          </w:pPr>
        </w:pPrChange>
      </w:pPr>
    </w:p>
    <w:p w:rsidR="007A7AAB" w:rsidRPr="00D25C76" w:rsidDel="005446E2" w:rsidRDefault="007A7AAB">
      <w:pPr>
        <w:widowControl/>
        <w:spacing w:line="560" w:lineRule="exact"/>
        <w:jc w:val="left"/>
        <w:rPr>
          <w:del w:id="28" w:author="文印室排版" w:date="2023-03-22T10:05:00Z"/>
          <w:rFonts w:eastAsia="方正小标宋简体"/>
          <w:color w:val="000000" w:themeColor="text1"/>
          <w:kern w:val="0"/>
          <w:sz w:val="44"/>
          <w:szCs w:val="44"/>
          <w:rPrChange w:id="29" w:author="文印室排版" w:date="2023-03-22T14:24:00Z">
            <w:rPr>
              <w:del w:id="30" w:author="文印室排版" w:date="2023-03-22T10:05:00Z"/>
              <w:rFonts w:ascii="方正小标宋简体" w:eastAsia="方正小标宋简体" w:hAnsi="ˎ̥" w:cs="宋体"/>
              <w:b/>
              <w:kern w:val="0"/>
              <w:sz w:val="44"/>
              <w:szCs w:val="44"/>
            </w:rPr>
          </w:rPrChange>
        </w:rPr>
        <w:pPrChange w:id="31" w:author="文印室排版" w:date="2023-03-22T10:06:00Z">
          <w:pPr>
            <w:widowControl/>
          </w:pPr>
        </w:pPrChange>
      </w:pPr>
    </w:p>
    <w:p w:rsidR="007A7AAB" w:rsidRPr="00D25C76" w:rsidDel="005446E2" w:rsidRDefault="007A7AAB">
      <w:pPr>
        <w:widowControl/>
        <w:spacing w:line="560" w:lineRule="exact"/>
        <w:jc w:val="left"/>
        <w:rPr>
          <w:del w:id="32" w:author="文印室排版" w:date="2023-03-22T10:05:00Z"/>
          <w:rFonts w:eastAsia="方正小标宋简体"/>
          <w:color w:val="000000" w:themeColor="text1"/>
          <w:kern w:val="0"/>
          <w:sz w:val="44"/>
          <w:szCs w:val="44"/>
          <w:rPrChange w:id="33" w:author="文印室排版" w:date="2023-03-22T14:24:00Z">
            <w:rPr>
              <w:del w:id="34" w:author="文印室排版" w:date="2023-03-22T10:05:00Z"/>
              <w:rFonts w:ascii="方正小标宋简体" w:eastAsia="方正小标宋简体" w:hAnsi="ˎ̥" w:cs="宋体"/>
              <w:b/>
              <w:kern w:val="0"/>
              <w:sz w:val="44"/>
              <w:szCs w:val="44"/>
            </w:rPr>
          </w:rPrChange>
        </w:rPr>
        <w:pPrChange w:id="35" w:author="文印室排版" w:date="2023-03-22T10:06:00Z">
          <w:pPr>
            <w:widowControl/>
          </w:pPr>
        </w:pPrChange>
      </w:pPr>
    </w:p>
    <w:p w:rsidR="007A7AAB" w:rsidRPr="00D25C76" w:rsidRDefault="007A7AAB">
      <w:pPr>
        <w:widowControl/>
        <w:spacing w:line="560" w:lineRule="exact"/>
        <w:jc w:val="left"/>
        <w:rPr>
          <w:rFonts w:eastAsia="方正小标宋简体"/>
          <w:color w:val="000000" w:themeColor="text1"/>
          <w:kern w:val="0"/>
          <w:sz w:val="44"/>
          <w:szCs w:val="44"/>
          <w:rPrChange w:id="36" w:author="文印室排版" w:date="2023-03-22T14:24:00Z">
            <w:rPr>
              <w:rFonts w:ascii="方正小标宋简体" w:eastAsia="方正小标宋简体" w:hAnsi="ˎ̥" w:cs="宋体"/>
              <w:b/>
              <w:kern w:val="0"/>
              <w:sz w:val="44"/>
              <w:szCs w:val="44"/>
            </w:rPr>
          </w:rPrChange>
        </w:rPr>
        <w:pPrChange w:id="37" w:author="文印室排版" w:date="2023-03-22T10:06:00Z">
          <w:pPr>
            <w:widowControl/>
          </w:pPr>
        </w:pPrChange>
      </w:pPr>
    </w:p>
    <w:p w:rsidR="005446E2" w:rsidRPr="00D25C76" w:rsidDel="006B5322" w:rsidRDefault="005446E2">
      <w:pPr>
        <w:widowControl/>
        <w:spacing w:line="560" w:lineRule="exact"/>
        <w:jc w:val="left"/>
        <w:rPr>
          <w:del w:id="38" w:author="文印室排版" w:date="2023-03-22T13:11:00Z"/>
          <w:rFonts w:eastAsia="黑体"/>
          <w:bCs/>
          <w:color w:val="000000" w:themeColor="text1"/>
          <w:sz w:val="32"/>
          <w:szCs w:val="32"/>
          <w:rPrChange w:id="39" w:author="文印室排版" w:date="2023-03-22T14:24:00Z">
            <w:rPr>
              <w:del w:id="40" w:author="文印室排版" w:date="2023-03-22T13:11:00Z"/>
              <w:rFonts w:eastAsia="黑体"/>
              <w:b/>
              <w:bCs/>
              <w:sz w:val="32"/>
              <w:szCs w:val="32"/>
            </w:rPr>
          </w:rPrChange>
        </w:rPr>
        <w:pPrChange w:id="41" w:author="文印室排版" w:date="2023-03-22T13:11:00Z">
          <w:pPr>
            <w:widowControl/>
            <w:jc w:val="center"/>
          </w:pPr>
        </w:pPrChange>
      </w:pPr>
    </w:p>
    <w:p w:rsidR="006B5322" w:rsidRPr="00D25C76" w:rsidRDefault="006B5322">
      <w:pPr>
        <w:widowControl/>
        <w:spacing w:line="560" w:lineRule="exact"/>
        <w:jc w:val="left"/>
        <w:rPr>
          <w:ins w:id="42" w:author="文印室排版" w:date="2023-03-22T13:11:00Z"/>
          <w:rFonts w:eastAsia="仿宋_GB2312"/>
          <w:color w:val="000000" w:themeColor="text1"/>
          <w:kern w:val="0"/>
          <w:sz w:val="32"/>
          <w:szCs w:val="32"/>
          <w:rPrChange w:id="43" w:author="文印室排版" w:date="2023-03-22T14:24:00Z">
            <w:rPr>
              <w:ins w:id="44" w:author="文印室排版" w:date="2023-03-22T13:11:00Z"/>
              <w:rFonts w:eastAsia="仿宋_GB2312"/>
              <w:b/>
              <w:kern w:val="0"/>
              <w:sz w:val="32"/>
              <w:szCs w:val="32"/>
            </w:rPr>
          </w:rPrChange>
        </w:rPr>
        <w:pPrChange w:id="45" w:author="文印室排版" w:date="2023-03-22T13:11:00Z">
          <w:pPr>
            <w:widowControl/>
            <w:jc w:val="center"/>
          </w:pPr>
        </w:pPrChange>
      </w:pPr>
    </w:p>
    <w:p w:rsidR="006B5322" w:rsidRPr="00D25C76" w:rsidRDefault="006B5322">
      <w:pPr>
        <w:widowControl/>
        <w:spacing w:line="560" w:lineRule="exact"/>
        <w:jc w:val="left"/>
        <w:rPr>
          <w:ins w:id="46" w:author="文印室排版" w:date="2023-03-22T13:11:00Z"/>
          <w:rFonts w:eastAsia="仿宋_GB2312"/>
          <w:color w:val="000000" w:themeColor="text1"/>
          <w:kern w:val="0"/>
          <w:sz w:val="32"/>
          <w:szCs w:val="32"/>
          <w:rPrChange w:id="47" w:author="文印室排版" w:date="2023-03-22T14:24:00Z">
            <w:rPr>
              <w:ins w:id="48" w:author="文印室排版" w:date="2023-03-22T13:11:00Z"/>
              <w:rFonts w:eastAsia="仿宋_GB2312"/>
              <w:b/>
              <w:kern w:val="0"/>
              <w:sz w:val="32"/>
              <w:szCs w:val="32"/>
            </w:rPr>
          </w:rPrChange>
        </w:rPr>
        <w:pPrChange w:id="49" w:author="文印室排版" w:date="2023-03-22T13:11:00Z">
          <w:pPr>
            <w:widowControl/>
            <w:jc w:val="center"/>
          </w:pPr>
        </w:pPrChange>
      </w:pPr>
    </w:p>
    <w:p w:rsidR="006B5322" w:rsidRPr="00D25C76" w:rsidRDefault="006B5322">
      <w:pPr>
        <w:widowControl/>
        <w:spacing w:line="560" w:lineRule="exact"/>
        <w:jc w:val="left"/>
        <w:rPr>
          <w:ins w:id="50" w:author="文印室排版" w:date="2023-03-22T13:11:00Z"/>
          <w:rFonts w:eastAsia="仿宋_GB2312"/>
          <w:color w:val="000000" w:themeColor="text1"/>
          <w:kern w:val="0"/>
          <w:sz w:val="32"/>
          <w:szCs w:val="32"/>
          <w:rPrChange w:id="51" w:author="文印室排版" w:date="2023-03-22T14:24:00Z">
            <w:rPr>
              <w:ins w:id="52" w:author="文印室排版" w:date="2023-03-22T13:11:00Z"/>
              <w:rFonts w:eastAsia="仿宋_GB2312"/>
              <w:b/>
              <w:kern w:val="0"/>
              <w:sz w:val="32"/>
              <w:szCs w:val="32"/>
            </w:rPr>
          </w:rPrChange>
        </w:rPr>
        <w:pPrChange w:id="53" w:author="文印室排版" w:date="2023-03-22T13:11:00Z">
          <w:pPr>
            <w:widowControl/>
            <w:jc w:val="center"/>
          </w:pPr>
        </w:pPrChange>
      </w:pPr>
    </w:p>
    <w:p w:rsidR="006B5322" w:rsidRPr="00D25C76" w:rsidRDefault="006B5322">
      <w:pPr>
        <w:widowControl/>
        <w:spacing w:line="560" w:lineRule="exact"/>
        <w:jc w:val="left"/>
        <w:rPr>
          <w:ins w:id="54" w:author="文印室排版" w:date="2023-03-22T13:11:00Z"/>
          <w:rFonts w:eastAsia="仿宋_GB2312"/>
          <w:color w:val="000000" w:themeColor="text1"/>
          <w:kern w:val="0"/>
          <w:sz w:val="32"/>
          <w:szCs w:val="32"/>
          <w:rPrChange w:id="55" w:author="文印室排版" w:date="2023-03-22T14:24:00Z">
            <w:rPr>
              <w:ins w:id="56" w:author="文印室排版" w:date="2023-03-22T13:11:00Z"/>
              <w:rFonts w:eastAsia="仿宋_GB2312"/>
              <w:b/>
              <w:kern w:val="0"/>
              <w:sz w:val="32"/>
              <w:szCs w:val="32"/>
            </w:rPr>
          </w:rPrChange>
        </w:rPr>
        <w:pPrChange w:id="57" w:author="文印室排版" w:date="2023-03-22T13:11:00Z">
          <w:pPr>
            <w:widowControl/>
            <w:jc w:val="center"/>
          </w:pPr>
        </w:pPrChange>
      </w:pPr>
    </w:p>
    <w:p w:rsidR="007A7AAB" w:rsidRPr="00D25C76" w:rsidRDefault="005446E2">
      <w:pPr>
        <w:widowControl/>
        <w:spacing w:line="560" w:lineRule="exact"/>
        <w:jc w:val="center"/>
        <w:rPr>
          <w:rFonts w:eastAsia="仿宋_GB2312"/>
          <w:color w:val="000000" w:themeColor="text1"/>
          <w:kern w:val="0"/>
          <w:sz w:val="32"/>
          <w:szCs w:val="32"/>
          <w:rPrChange w:id="58" w:author="文印室排版" w:date="2023-03-22T14:24:00Z">
            <w:rPr>
              <w:rFonts w:ascii="仿宋_GB2312" w:eastAsia="仿宋_GB2312" w:hAnsi="ˎ̥" w:cs="宋体"/>
              <w:b/>
              <w:kern w:val="0"/>
              <w:sz w:val="32"/>
              <w:szCs w:val="32"/>
            </w:rPr>
          </w:rPrChange>
        </w:rPr>
        <w:pPrChange w:id="59" w:author="文印室排版" w:date="2023-03-22T10:06:00Z">
          <w:pPr>
            <w:widowControl/>
            <w:jc w:val="center"/>
          </w:pPr>
        </w:pPrChange>
      </w:pPr>
      <w:r w:rsidRPr="00D25C76">
        <w:rPr>
          <w:rFonts w:eastAsia="仿宋_GB2312" w:hint="eastAsia"/>
          <w:color w:val="000000" w:themeColor="text1"/>
          <w:kern w:val="0"/>
          <w:sz w:val="32"/>
          <w:szCs w:val="32"/>
          <w:rPrChange w:id="60" w:author="文印室排版" w:date="2023-03-22T14:24:00Z">
            <w:rPr>
              <w:rFonts w:ascii="仿宋_GB2312" w:eastAsia="仿宋_GB2312" w:hAnsi="ˎ̥" w:cs="宋体" w:hint="eastAsia"/>
              <w:b/>
              <w:kern w:val="0"/>
              <w:sz w:val="32"/>
              <w:szCs w:val="32"/>
            </w:rPr>
          </w:rPrChange>
        </w:rPr>
        <w:lastRenderedPageBreak/>
        <w:t>活动组织委员会</w:t>
      </w:r>
    </w:p>
    <w:p w:rsidR="007A7AAB" w:rsidRPr="00D25C76" w:rsidRDefault="005446E2">
      <w:pPr>
        <w:widowControl/>
        <w:spacing w:line="560" w:lineRule="exact"/>
        <w:jc w:val="center"/>
        <w:rPr>
          <w:rFonts w:eastAsia="仿宋_GB2312"/>
          <w:color w:val="000000" w:themeColor="text1"/>
          <w:kern w:val="0"/>
          <w:sz w:val="32"/>
          <w:szCs w:val="32"/>
          <w:rPrChange w:id="61" w:author="文印室排版" w:date="2023-03-22T14:24:00Z">
            <w:rPr>
              <w:rFonts w:ascii="仿宋_GB2312" w:eastAsia="仿宋_GB2312" w:hAnsi="ˎ̥" w:cs="宋体"/>
              <w:b/>
              <w:kern w:val="0"/>
              <w:sz w:val="32"/>
              <w:szCs w:val="32"/>
            </w:rPr>
          </w:rPrChange>
        </w:rPr>
        <w:pPrChange w:id="62" w:author="文印室排版" w:date="2023-03-22T10:06:00Z">
          <w:pPr>
            <w:widowControl/>
            <w:jc w:val="center"/>
          </w:pPr>
        </w:pPrChange>
      </w:pPr>
      <w:r w:rsidRPr="00D25C76">
        <w:rPr>
          <w:rFonts w:eastAsia="仿宋_GB2312"/>
          <w:color w:val="000000" w:themeColor="text1"/>
          <w:kern w:val="0"/>
          <w:sz w:val="32"/>
          <w:szCs w:val="32"/>
          <w:rPrChange w:id="63" w:author="文印室排版" w:date="2023-03-22T14:24:00Z">
            <w:rPr>
              <w:rFonts w:ascii="仿宋_GB2312" w:eastAsia="仿宋_GB2312" w:hAnsi="ˎ̥" w:cs="宋体"/>
              <w:b/>
              <w:kern w:val="0"/>
              <w:sz w:val="32"/>
              <w:szCs w:val="32"/>
            </w:rPr>
          </w:rPrChange>
        </w:rPr>
        <w:t>2023</w:t>
      </w:r>
      <w:r w:rsidRPr="00D25C76">
        <w:rPr>
          <w:rFonts w:eastAsia="仿宋_GB2312" w:hint="eastAsia"/>
          <w:color w:val="000000" w:themeColor="text1"/>
          <w:kern w:val="0"/>
          <w:sz w:val="32"/>
          <w:szCs w:val="32"/>
          <w:rPrChange w:id="64" w:author="文印室排版" w:date="2023-03-22T14:24:00Z">
            <w:rPr>
              <w:rFonts w:ascii="仿宋_GB2312" w:eastAsia="仿宋_GB2312" w:hAnsi="ˎ̥" w:cs="宋体" w:hint="eastAsia"/>
              <w:b/>
              <w:kern w:val="0"/>
              <w:sz w:val="32"/>
              <w:szCs w:val="32"/>
            </w:rPr>
          </w:rPrChange>
        </w:rPr>
        <w:t>年</w:t>
      </w:r>
      <w:r w:rsidRPr="00D25C76">
        <w:rPr>
          <w:rFonts w:eastAsia="仿宋_GB2312"/>
          <w:color w:val="000000" w:themeColor="text1"/>
          <w:kern w:val="0"/>
          <w:sz w:val="32"/>
          <w:szCs w:val="32"/>
          <w:rPrChange w:id="65" w:author="文印室排版" w:date="2023-03-22T14:24:00Z">
            <w:rPr>
              <w:rFonts w:ascii="仿宋_GB2312" w:eastAsia="仿宋_GB2312" w:hAnsi="ˎ̥" w:cs="宋体"/>
              <w:b/>
              <w:kern w:val="0"/>
              <w:sz w:val="32"/>
              <w:szCs w:val="32"/>
            </w:rPr>
          </w:rPrChange>
        </w:rPr>
        <w:t>3</w:t>
      </w:r>
      <w:r w:rsidRPr="00D25C76">
        <w:rPr>
          <w:rFonts w:eastAsia="仿宋_GB2312" w:hint="eastAsia"/>
          <w:color w:val="000000" w:themeColor="text1"/>
          <w:kern w:val="0"/>
          <w:sz w:val="32"/>
          <w:szCs w:val="32"/>
          <w:rPrChange w:id="66" w:author="文印室排版" w:date="2023-03-22T14:24:00Z">
            <w:rPr>
              <w:rFonts w:ascii="仿宋_GB2312" w:eastAsia="仿宋_GB2312" w:hAnsi="ˎ̥" w:cs="宋体" w:hint="eastAsia"/>
              <w:b/>
              <w:kern w:val="0"/>
              <w:sz w:val="32"/>
              <w:szCs w:val="32"/>
            </w:rPr>
          </w:rPrChange>
        </w:rPr>
        <w:t>月</w:t>
      </w:r>
      <w:bookmarkStart w:id="67" w:name="_Toc101167274"/>
      <w:bookmarkStart w:id="68" w:name="_Toc94346054"/>
    </w:p>
    <w:p w:rsidR="007A7AAB" w:rsidRPr="00D25C76" w:rsidRDefault="007A7AAB">
      <w:pPr>
        <w:spacing w:line="560" w:lineRule="exact"/>
        <w:rPr>
          <w:rFonts w:eastAsia="仿宋_GB2312"/>
          <w:color w:val="000000" w:themeColor="text1"/>
          <w:kern w:val="0"/>
          <w:sz w:val="32"/>
          <w:szCs w:val="32"/>
          <w:rPrChange w:id="69" w:author="文印室排版" w:date="2023-03-22T14:24:00Z">
            <w:rPr>
              <w:rFonts w:ascii="仿宋_GB2312" w:eastAsia="仿宋_GB2312" w:hAnsi="ˎ̥" w:cs="宋体"/>
              <w:b/>
              <w:color w:val="000000" w:themeColor="text1"/>
              <w:kern w:val="0"/>
              <w:sz w:val="32"/>
              <w:szCs w:val="32"/>
            </w:rPr>
          </w:rPrChange>
        </w:rPr>
      </w:pPr>
    </w:p>
    <w:p w:rsidR="007A7AAB" w:rsidRPr="00D25C76" w:rsidRDefault="005446E2">
      <w:pPr>
        <w:pStyle w:val="a9"/>
        <w:spacing w:line="520" w:lineRule="exact"/>
        <w:ind w:firstLine="720"/>
        <w:jc w:val="left"/>
        <w:rPr>
          <w:rFonts w:ascii="Times New Roman" w:hAnsi="Times New Roman" w:cs="Times New Roman"/>
          <w:sz w:val="36"/>
          <w:szCs w:val="36"/>
          <w:rPrChange w:id="70" w:author="文印室排版" w:date="2023-03-22T14:24:00Z">
            <w:rPr>
              <w:sz w:val="36"/>
              <w:szCs w:val="36"/>
            </w:rPr>
          </w:rPrChange>
        </w:rPr>
        <w:pPrChange w:id="71" w:author="文印室排版" w:date="2023-03-22T14:24:00Z">
          <w:pPr>
            <w:pStyle w:val="a9"/>
            <w:ind w:firstLine="720"/>
          </w:pPr>
        </w:pPrChange>
      </w:pPr>
      <w:bookmarkStart w:id="72" w:name="_Toc101167279"/>
      <w:bookmarkStart w:id="73" w:name="_Toc94346057"/>
      <w:bookmarkStart w:id="74" w:name="_Toc101167276"/>
      <w:bookmarkEnd w:id="67"/>
      <w:bookmarkEnd w:id="68"/>
      <w:r w:rsidRPr="00D25C76">
        <w:rPr>
          <w:rFonts w:ascii="Times New Roman" w:hAnsi="Times New Roman" w:cs="Times New Roman" w:hint="eastAsia"/>
          <w:sz w:val="36"/>
          <w:szCs w:val="36"/>
          <w:rPrChange w:id="75" w:author="文印室排版" w:date="2023-03-22T14:24:00Z">
            <w:rPr>
              <w:rFonts w:hint="eastAsia"/>
              <w:sz w:val="36"/>
              <w:szCs w:val="36"/>
            </w:rPr>
          </w:rPrChange>
        </w:rPr>
        <w:t>一、活动对象</w:t>
      </w:r>
    </w:p>
    <w:p w:rsidR="007A7AAB" w:rsidRPr="00D25C76" w:rsidRDefault="005446E2">
      <w:pPr>
        <w:spacing w:line="520" w:lineRule="exact"/>
        <w:ind w:firstLineChars="200" w:firstLine="600"/>
        <w:jc w:val="left"/>
        <w:rPr>
          <w:color w:val="000000" w:themeColor="text1"/>
          <w:rPrChange w:id="76" w:author="文印室排版" w:date="2023-03-22T14:24:00Z">
            <w:rPr/>
          </w:rPrChange>
        </w:rPr>
        <w:pPrChange w:id="77"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全市各级各类学校、有关教育部门的在职教师及教育技术工作者。</w:t>
      </w:r>
    </w:p>
    <w:bookmarkEnd w:id="72"/>
    <w:bookmarkEnd w:id="73"/>
    <w:p w:rsidR="007A7AAB" w:rsidRPr="00D25C76" w:rsidRDefault="007A7AAB">
      <w:pPr>
        <w:pStyle w:val="a9"/>
        <w:spacing w:line="520" w:lineRule="exact"/>
        <w:ind w:firstLineChars="0" w:firstLine="0"/>
        <w:rPr>
          <w:rFonts w:ascii="Times New Roman" w:hAnsi="Times New Roman" w:cs="Times New Roman"/>
          <w:sz w:val="36"/>
          <w:szCs w:val="36"/>
          <w:rPrChange w:id="78" w:author="文印室排版" w:date="2023-03-22T14:24:00Z">
            <w:rPr>
              <w:sz w:val="36"/>
              <w:szCs w:val="36"/>
            </w:rPr>
          </w:rPrChange>
        </w:rPr>
        <w:pPrChange w:id="79" w:author="文印室排版" w:date="2023-03-22T14:23:00Z">
          <w:pPr>
            <w:pStyle w:val="a9"/>
            <w:ind w:firstLineChars="0" w:firstLine="0"/>
          </w:pPr>
        </w:pPrChange>
      </w:pPr>
    </w:p>
    <w:p w:rsidR="007A7AAB" w:rsidRPr="00D25C76" w:rsidRDefault="005446E2">
      <w:pPr>
        <w:pStyle w:val="a9"/>
        <w:spacing w:line="520" w:lineRule="exact"/>
        <w:ind w:firstLine="720"/>
        <w:rPr>
          <w:ins w:id="80" w:author="文印室排版" w:date="2023-03-22T13:12:00Z"/>
          <w:rFonts w:ascii="Times New Roman" w:hAnsi="Times New Roman" w:cs="Times New Roman"/>
          <w:sz w:val="36"/>
          <w:szCs w:val="36"/>
        </w:rPr>
        <w:pPrChange w:id="81" w:author="文印室排版" w:date="2023-03-22T14:24:00Z">
          <w:pPr>
            <w:pStyle w:val="a9"/>
            <w:ind w:firstLine="720"/>
          </w:pPr>
        </w:pPrChange>
      </w:pPr>
      <w:r w:rsidRPr="00D25C76">
        <w:rPr>
          <w:rFonts w:ascii="Times New Roman" w:hAnsi="Times New Roman" w:cs="Times New Roman" w:hint="eastAsia"/>
          <w:sz w:val="36"/>
          <w:szCs w:val="36"/>
          <w:rPrChange w:id="82" w:author="文印室排版" w:date="2023-03-22T14:24:00Z">
            <w:rPr>
              <w:rFonts w:hint="eastAsia"/>
              <w:sz w:val="36"/>
              <w:szCs w:val="36"/>
            </w:rPr>
          </w:rPrChange>
        </w:rPr>
        <w:t>二、项目设置</w:t>
      </w:r>
    </w:p>
    <w:tbl>
      <w:tblPr>
        <w:tblW w:w="8795" w:type="dxa"/>
        <w:jc w:val="center"/>
        <w:tblInd w:w="-2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322"/>
        <w:gridCol w:w="5473"/>
      </w:tblGrid>
      <w:tr w:rsidR="00D25C76" w:rsidRPr="00D25C76" w:rsidTr="006B5322">
        <w:trPr>
          <w:trHeight w:val="560"/>
          <w:jc w:val="center"/>
          <w:ins w:id="83" w:author="文印室排版" w:date="2023-03-22T13:12:00Z"/>
        </w:trPr>
        <w:tc>
          <w:tcPr>
            <w:tcW w:w="3322" w:type="dxa"/>
            <w:vMerge w:val="restart"/>
            <w:tcBorders>
              <w:top w:val="single" w:sz="4" w:space="0" w:color="auto"/>
              <w:left w:val="single" w:sz="4" w:space="0" w:color="auto"/>
              <w:right w:val="single" w:sz="4" w:space="0" w:color="auto"/>
            </w:tcBorders>
            <w:vAlign w:val="center"/>
          </w:tcPr>
          <w:p w:rsidR="006B5322" w:rsidRPr="00D25C76" w:rsidRDefault="006B5322">
            <w:pPr>
              <w:spacing w:line="400" w:lineRule="exact"/>
              <w:jc w:val="center"/>
              <w:rPr>
                <w:ins w:id="84" w:author="文印室排版" w:date="2023-03-22T13:12:00Z"/>
                <w:rFonts w:eastAsia="仿宋_GB2312"/>
                <w:b/>
                <w:bCs/>
                <w:color w:val="000000" w:themeColor="text1"/>
                <w:sz w:val="28"/>
                <w:szCs w:val="28"/>
                <w:rPrChange w:id="85" w:author="文印室排版" w:date="2023-03-22T14:24:00Z">
                  <w:rPr>
                    <w:ins w:id="86" w:author="文印室排版" w:date="2023-03-22T13:12:00Z"/>
                    <w:rFonts w:eastAsia="仿宋_GB2312"/>
                    <w:b/>
                    <w:bCs/>
                    <w:sz w:val="28"/>
                    <w:szCs w:val="28"/>
                  </w:rPr>
                </w:rPrChange>
              </w:rPr>
            </w:pPr>
            <w:ins w:id="87" w:author="文印室排版" w:date="2023-03-22T13:12:00Z">
              <w:r w:rsidRPr="00D25C76">
                <w:rPr>
                  <w:rFonts w:eastAsia="仿宋_GB2312" w:hint="eastAsia"/>
                  <w:b/>
                  <w:bCs/>
                  <w:color w:val="000000" w:themeColor="text1"/>
                  <w:sz w:val="28"/>
                  <w:szCs w:val="28"/>
                  <w:rPrChange w:id="88" w:author="文印室排版" w:date="2023-03-22T14:24:00Z">
                    <w:rPr>
                      <w:rFonts w:eastAsia="仿宋_GB2312" w:hint="eastAsia"/>
                      <w:b/>
                      <w:bCs/>
                      <w:sz w:val="28"/>
                      <w:szCs w:val="28"/>
                    </w:rPr>
                  </w:rPrChange>
                </w:rPr>
                <w:t>项目名称</w:t>
              </w:r>
            </w:ins>
          </w:p>
        </w:tc>
        <w:tc>
          <w:tcPr>
            <w:tcW w:w="5473" w:type="dxa"/>
            <w:vMerge w:val="restart"/>
            <w:tcBorders>
              <w:top w:val="single" w:sz="4" w:space="0" w:color="auto"/>
              <w:left w:val="single" w:sz="4" w:space="0" w:color="auto"/>
              <w:right w:val="single" w:sz="4" w:space="0" w:color="auto"/>
            </w:tcBorders>
            <w:vAlign w:val="center"/>
          </w:tcPr>
          <w:p w:rsidR="006B5322" w:rsidRPr="00D25C76" w:rsidRDefault="006B5322">
            <w:pPr>
              <w:spacing w:line="400" w:lineRule="exact"/>
              <w:jc w:val="center"/>
              <w:rPr>
                <w:ins w:id="89" w:author="文印室排版" w:date="2023-03-22T13:12:00Z"/>
                <w:rFonts w:eastAsia="仿宋_GB2312"/>
                <w:b/>
                <w:bCs/>
                <w:color w:val="000000" w:themeColor="text1"/>
                <w:sz w:val="28"/>
                <w:szCs w:val="28"/>
                <w:rPrChange w:id="90" w:author="文印室排版" w:date="2023-03-22T14:24:00Z">
                  <w:rPr>
                    <w:ins w:id="91" w:author="文印室排版" w:date="2023-03-22T13:12:00Z"/>
                    <w:rFonts w:eastAsia="仿宋_GB2312"/>
                    <w:b/>
                    <w:bCs/>
                    <w:sz w:val="28"/>
                    <w:szCs w:val="28"/>
                  </w:rPr>
                </w:rPrChange>
              </w:rPr>
            </w:pPr>
            <w:ins w:id="92" w:author="文印室排版" w:date="2023-03-22T13:12:00Z">
              <w:r w:rsidRPr="00D25C76">
                <w:rPr>
                  <w:rFonts w:eastAsia="仿宋_GB2312" w:hint="eastAsia"/>
                  <w:b/>
                  <w:bCs/>
                  <w:color w:val="000000" w:themeColor="text1"/>
                  <w:sz w:val="28"/>
                  <w:szCs w:val="28"/>
                  <w:rPrChange w:id="93" w:author="文印室排版" w:date="2023-03-22T14:24:00Z">
                    <w:rPr>
                      <w:rFonts w:eastAsia="仿宋_GB2312" w:hint="eastAsia"/>
                      <w:b/>
                      <w:bCs/>
                      <w:sz w:val="28"/>
                      <w:szCs w:val="28"/>
                    </w:rPr>
                  </w:rPrChange>
                </w:rPr>
                <w:t>活动对象</w:t>
              </w:r>
            </w:ins>
          </w:p>
        </w:tc>
      </w:tr>
      <w:tr w:rsidR="00D25C76" w:rsidRPr="00D25C76" w:rsidTr="006B5322">
        <w:trPr>
          <w:trHeight w:val="460"/>
          <w:jc w:val="center"/>
          <w:ins w:id="94" w:author="文印室排版" w:date="2023-03-22T13:12:00Z"/>
        </w:trPr>
        <w:tc>
          <w:tcPr>
            <w:tcW w:w="3322" w:type="dxa"/>
            <w:vMerge/>
            <w:tcBorders>
              <w:left w:val="single" w:sz="4" w:space="0" w:color="auto"/>
              <w:bottom w:val="single" w:sz="4" w:space="0" w:color="auto"/>
              <w:right w:val="single" w:sz="4" w:space="0" w:color="auto"/>
            </w:tcBorders>
            <w:vAlign w:val="center"/>
          </w:tcPr>
          <w:p w:rsidR="006B5322" w:rsidRPr="00D25C76" w:rsidRDefault="006B5322">
            <w:pPr>
              <w:spacing w:line="400" w:lineRule="exact"/>
              <w:jc w:val="center"/>
              <w:rPr>
                <w:ins w:id="95" w:author="文印室排版" w:date="2023-03-22T13:12:00Z"/>
                <w:rFonts w:eastAsia="黑体"/>
                <w:bCs/>
                <w:color w:val="000000" w:themeColor="text1"/>
                <w:sz w:val="28"/>
                <w:szCs w:val="28"/>
                <w:rPrChange w:id="96" w:author="文印室排版" w:date="2023-03-22T14:24:00Z">
                  <w:rPr>
                    <w:ins w:id="97" w:author="文印室排版" w:date="2023-03-22T13:12:00Z"/>
                    <w:rFonts w:eastAsia="黑体"/>
                    <w:b/>
                    <w:bCs/>
                    <w:sz w:val="28"/>
                    <w:szCs w:val="28"/>
                  </w:rPr>
                </w:rPrChange>
              </w:rPr>
            </w:pPr>
          </w:p>
        </w:tc>
        <w:tc>
          <w:tcPr>
            <w:tcW w:w="5473" w:type="dxa"/>
            <w:vMerge/>
            <w:tcBorders>
              <w:left w:val="single" w:sz="4" w:space="0" w:color="auto"/>
              <w:bottom w:val="single" w:sz="4" w:space="0" w:color="auto"/>
              <w:right w:val="single" w:sz="4" w:space="0" w:color="auto"/>
            </w:tcBorders>
            <w:vAlign w:val="center"/>
          </w:tcPr>
          <w:p w:rsidR="006B5322" w:rsidRPr="00D25C76" w:rsidRDefault="006B5322">
            <w:pPr>
              <w:spacing w:line="400" w:lineRule="exact"/>
              <w:jc w:val="center"/>
              <w:rPr>
                <w:ins w:id="98" w:author="文印室排版" w:date="2023-03-22T13:12:00Z"/>
                <w:rFonts w:eastAsia="黑体"/>
                <w:bCs/>
                <w:color w:val="000000" w:themeColor="text1"/>
                <w:sz w:val="28"/>
                <w:szCs w:val="28"/>
                <w:rPrChange w:id="99" w:author="文印室排版" w:date="2023-03-22T14:24:00Z">
                  <w:rPr>
                    <w:ins w:id="100" w:author="文印室排版" w:date="2023-03-22T13:12:00Z"/>
                    <w:rFonts w:eastAsia="黑体"/>
                    <w:b/>
                    <w:bCs/>
                    <w:sz w:val="28"/>
                    <w:szCs w:val="28"/>
                  </w:rPr>
                </w:rPrChange>
              </w:rPr>
            </w:pPr>
          </w:p>
        </w:tc>
      </w:tr>
      <w:tr w:rsidR="00D25C76" w:rsidRPr="00D25C76" w:rsidTr="006B5322">
        <w:trPr>
          <w:trHeight w:val="565"/>
          <w:jc w:val="center"/>
          <w:ins w:id="101" w:author="文印室排版" w:date="2023-03-22T13:12:00Z"/>
        </w:trPr>
        <w:tc>
          <w:tcPr>
            <w:tcW w:w="3322" w:type="dxa"/>
            <w:tcBorders>
              <w:top w:val="single" w:sz="4" w:space="0" w:color="auto"/>
              <w:left w:val="single" w:sz="4" w:space="0" w:color="auto"/>
              <w:right w:val="single" w:sz="4" w:space="0" w:color="auto"/>
            </w:tcBorders>
            <w:vAlign w:val="center"/>
          </w:tcPr>
          <w:p w:rsidR="006B5322" w:rsidRPr="00D25C76" w:rsidRDefault="006B5322">
            <w:pPr>
              <w:spacing w:line="400" w:lineRule="exact"/>
              <w:jc w:val="center"/>
              <w:rPr>
                <w:ins w:id="102" w:author="文印室排版" w:date="2023-03-22T13:12:00Z"/>
                <w:rFonts w:eastAsia="仿宋_GB2312"/>
                <w:bCs/>
                <w:color w:val="000000" w:themeColor="text1"/>
                <w:sz w:val="28"/>
                <w:szCs w:val="28"/>
                <w:rPrChange w:id="103" w:author="文印室排版" w:date="2023-03-22T14:24:00Z">
                  <w:rPr>
                    <w:ins w:id="104" w:author="文印室排版" w:date="2023-03-22T13:12:00Z"/>
                    <w:rFonts w:eastAsia="仿宋_GB2312"/>
                    <w:b/>
                    <w:bCs/>
                    <w:sz w:val="28"/>
                    <w:szCs w:val="28"/>
                  </w:rPr>
                </w:rPrChange>
              </w:rPr>
            </w:pPr>
            <w:ins w:id="105" w:author="文印室排版" w:date="2023-03-22T13:12:00Z">
              <w:r w:rsidRPr="00D25C76">
                <w:rPr>
                  <w:rFonts w:eastAsia="仿宋_GB2312" w:hint="eastAsia"/>
                  <w:bCs/>
                  <w:color w:val="000000" w:themeColor="text1"/>
                  <w:sz w:val="28"/>
                  <w:szCs w:val="28"/>
                  <w:rPrChange w:id="106" w:author="文印室排版" w:date="2023-03-22T14:24:00Z">
                    <w:rPr>
                      <w:rFonts w:eastAsia="仿宋_GB2312" w:hint="eastAsia"/>
                      <w:b/>
                      <w:bCs/>
                      <w:sz w:val="28"/>
                      <w:szCs w:val="28"/>
                    </w:rPr>
                  </w:rPrChange>
                </w:rPr>
                <w:t>课件</w:t>
              </w:r>
            </w:ins>
          </w:p>
        </w:tc>
        <w:tc>
          <w:tcPr>
            <w:tcW w:w="5473" w:type="dxa"/>
            <w:vMerge w:val="restart"/>
            <w:tcBorders>
              <w:top w:val="single" w:sz="4" w:space="0" w:color="auto"/>
              <w:left w:val="single" w:sz="4" w:space="0" w:color="auto"/>
              <w:right w:val="single" w:sz="4" w:space="0" w:color="auto"/>
            </w:tcBorders>
            <w:vAlign w:val="center"/>
          </w:tcPr>
          <w:p w:rsidR="006B5322" w:rsidRPr="00D25C76" w:rsidRDefault="006B5322">
            <w:pPr>
              <w:spacing w:line="400" w:lineRule="exact"/>
              <w:jc w:val="center"/>
              <w:rPr>
                <w:ins w:id="107" w:author="文印室排版" w:date="2023-03-22T13:12:00Z"/>
                <w:rFonts w:eastAsia="仿宋_GB2312"/>
                <w:color w:val="000000" w:themeColor="text1"/>
                <w:sz w:val="28"/>
                <w:szCs w:val="28"/>
                <w:rPrChange w:id="108" w:author="文印室排版" w:date="2023-03-22T14:24:00Z">
                  <w:rPr>
                    <w:ins w:id="109" w:author="文印室排版" w:date="2023-03-22T13:12:00Z"/>
                    <w:rFonts w:eastAsia="仿宋_GB2312"/>
                    <w:sz w:val="28"/>
                    <w:szCs w:val="28"/>
                  </w:rPr>
                </w:rPrChange>
              </w:rPr>
            </w:pPr>
            <w:ins w:id="110" w:author="文印室排版" w:date="2023-03-22T13:12:00Z">
              <w:r w:rsidRPr="00D25C76">
                <w:rPr>
                  <w:rFonts w:eastAsia="仿宋_GB2312" w:hint="eastAsia"/>
                  <w:color w:val="000000" w:themeColor="text1"/>
                  <w:sz w:val="28"/>
                  <w:szCs w:val="28"/>
                  <w:rPrChange w:id="111" w:author="文印室排版" w:date="2023-03-22T14:24:00Z">
                    <w:rPr>
                      <w:rFonts w:eastAsia="仿宋_GB2312" w:hint="eastAsia"/>
                      <w:sz w:val="28"/>
                      <w:szCs w:val="28"/>
                    </w:rPr>
                  </w:rPrChange>
                </w:rPr>
                <w:t>教师（含学前教育、特殊教育、中小学、</w:t>
              </w:r>
            </w:ins>
          </w:p>
          <w:p w:rsidR="006B5322" w:rsidRPr="00D25C76" w:rsidRDefault="006B5322">
            <w:pPr>
              <w:spacing w:line="400" w:lineRule="exact"/>
              <w:jc w:val="center"/>
              <w:rPr>
                <w:ins w:id="112" w:author="文印室排版" w:date="2023-03-22T13:12:00Z"/>
                <w:rFonts w:eastAsia="仿宋_GB2312"/>
                <w:color w:val="000000" w:themeColor="text1"/>
                <w:sz w:val="28"/>
                <w:szCs w:val="28"/>
                <w:rPrChange w:id="113" w:author="文印室排版" w:date="2023-03-22T14:24:00Z">
                  <w:rPr>
                    <w:ins w:id="114" w:author="文印室排版" w:date="2023-03-22T13:12:00Z"/>
                    <w:rFonts w:eastAsia="仿宋_GB2312"/>
                    <w:sz w:val="28"/>
                    <w:szCs w:val="28"/>
                  </w:rPr>
                </w:rPrChange>
              </w:rPr>
            </w:pPr>
            <w:ins w:id="115" w:author="文印室排版" w:date="2023-03-22T13:12:00Z">
              <w:r w:rsidRPr="00D25C76">
                <w:rPr>
                  <w:rFonts w:eastAsia="仿宋_GB2312" w:hint="eastAsia"/>
                  <w:color w:val="000000" w:themeColor="text1"/>
                  <w:sz w:val="28"/>
                  <w:szCs w:val="28"/>
                  <w:rPrChange w:id="116" w:author="文印室排版" w:date="2023-03-22T14:24:00Z">
                    <w:rPr>
                      <w:rFonts w:eastAsia="仿宋_GB2312" w:hint="eastAsia"/>
                      <w:sz w:val="28"/>
                      <w:szCs w:val="28"/>
                    </w:rPr>
                  </w:rPrChange>
                </w:rPr>
                <w:t>中职、高校、教育部门）</w:t>
              </w:r>
            </w:ins>
          </w:p>
        </w:tc>
      </w:tr>
      <w:tr w:rsidR="00D25C76" w:rsidRPr="00D25C76" w:rsidTr="006B5322">
        <w:trPr>
          <w:trHeight w:val="567"/>
          <w:jc w:val="center"/>
          <w:ins w:id="117" w:author="文印室排版" w:date="2023-03-22T13:12:00Z"/>
        </w:trPr>
        <w:tc>
          <w:tcPr>
            <w:tcW w:w="3322" w:type="dxa"/>
            <w:tcBorders>
              <w:left w:val="single" w:sz="4" w:space="0" w:color="auto"/>
              <w:right w:val="single" w:sz="4" w:space="0" w:color="auto"/>
            </w:tcBorders>
            <w:vAlign w:val="center"/>
          </w:tcPr>
          <w:p w:rsidR="006B5322" w:rsidRPr="00D25C76" w:rsidRDefault="006B5322">
            <w:pPr>
              <w:spacing w:line="400" w:lineRule="exact"/>
              <w:jc w:val="center"/>
              <w:rPr>
                <w:ins w:id="118" w:author="文印室排版" w:date="2023-03-22T13:12:00Z"/>
                <w:rFonts w:eastAsia="仿宋_GB2312"/>
                <w:bCs/>
                <w:color w:val="000000" w:themeColor="text1"/>
                <w:sz w:val="28"/>
                <w:szCs w:val="28"/>
                <w:rPrChange w:id="119" w:author="文印室排版" w:date="2023-03-22T14:24:00Z">
                  <w:rPr>
                    <w:ins w:id="120" w:author="文印室排版" w:date="2023-03-22T13:12:00Z"/>
                    <w:rFonts w:eastAsia="仿宋_GB2312"/>
                    <w:b/>
                    <w:bCs/>
                    <w:sz w:val="28"/>
                    <w:szCs w:val="28"/>
                  </w:rPr>
                </w:rPrChange>
              </w:rPr>
            </w:pPr>
            <w:proofErr w:type="gramStart"/>
            <w:ins w:id="121" w:author="文印室排版" w:date="2023-03-22T13:12:00Z">
              <w:r w:rsidRPr="00D25C76">
                <w:rPr>
                  <w:rFonts w:eastAsia="仿宋_GB2312" w:hint="eastAsia"/>
                  <w:bCs/>
                  <w:color w:val="000000" w:themeColor="text1"/>
                  <w:sz w:val="28"/>
                  <w:szCs w:val="28"/>
                  <w:rPrChange w:id="122" w:author="文印室排版" w:date="2023-03-22T14:24:00Z">
                    <w:rPr>
                      <w:rFonts w:eastAsia="仿宋_GB2312" w:hint="eastAsia"/>
                      <w:b/>
                      <w:bCs/>
                      <w:sz w:val="28"/>
                      <w:szCs w:val="28"/>
                    </w:rPr>
                  </w:rPrChange>
                </w:rPr>
                <w:t>微课</w:t>
              </w:r>
              <w:proofErr w:type="gramEnd"/>
            </w:ins>
          </w:p>
        </w:tc>
        <w:tc>
          <w:tcPr>
            <w:tcW w:w="5473" w:type="dxa"/>
            <w:vMerge/>
            <w:tcBorders>
              <w:left w:val="single" w:sz="4" w:space="0" w:color="auto"/>
              <w:right w:val="single" w:sz="4" w:space="0" w:color="auto"/>
            </w:tcBorders>
            <w:vAlign w:val="center"/>
          </w:tcPr>
          <w:p w:rsidR="006B5322" w:rsidRPr="00D25C76" w:rsidRDefault="006B5322">
            <w:pPr>
              <w:spacing w:line="400" w:lineRule="exact"/>
              <w:jc w:val="center"/>
              <w:rPr>
                <w:ins w:id="123" w:author="文印室排版" w:date="2023-03-22T13:12:00Z"/>
                <w:rFonts w:eastAsia="仿宋_GB2312"/>
                <w:color w:val="000000" w:themeColor="text1"/>
                <w:sz w:val="28"/>
                <w:szCs w:val="28"/>
                <w:rPrChange w:id="124" w:author="文印室排版" w:date="2023-03-22T14:24:00Z">
                  <w:rPr>
                    <w:ins w:id="125" w:author="文印室排版" w:date="2023-03-22T13:12:00Z"/>
                    <w:rFonts w:eastAsia="仿宋_GB2312"/>
                    <w:sz w:val="28"/>
                    <w:szCs w:val="28"/>
                  </w:rPr>
                </w:rPrChange>
              </w:rPr>
            </w:pPr>
          </w:p>
        </w:tc>
      </w:tr>
      <w:tr w:rsidR="00D25C76" w:rsidRPr="00D25C76" w:rsidTr="006B5322">
        <w:trPr>
          <w:trHeight w:val="567"/>
          <w:jc w:val="center"/>
          <w:ins w:id="126" w:author="文印室排版" w:date="2023-03-22T13:12:00Z"/>
        </w:trPr>
        <w:tc>
          <w:tcPr>
            <w:tcW w:w="3322" w:type="dxa"/>
            <w:tcBorders>
              <w:left w:val="single" w:sz="4" w:space="0" w:color="auto"/>
              <w:right w:val="single" w:sz="4" w:space="0" w:color="auto"/>
            </w:tcBorders>
            <w:vAlign w:val="center"/>
          </w:tcPr>
          <w:p w:rsidR="006B5322" w:rsidRPr="00D25C76" w:rsidRDefault="006B5322">
            <w:pPr>
              <w:spacing w:line="400" w:lineRule="exact"/>
              <w:jc w:val="center"/>
              <w:rPr>
                <w:ins w:id="127" w:author="文印室排版" w:date="2023-03-22T13:12:00Z"/>
                <w:rFonts w:eastAsia="仿宋_GB2312"/>
                <w:bCs/>
                <w:color w:val="000000" w:themeColor="text1"/>
                <w:sz w:val="28"/>
                <w:szCs w:val="28"/>
                <w:rPrChange w:id="128" w:author="文印室排版" w:date="2023-03-22T14:24:00Z">
                  <w:rPr>
                    <w:ins w:id="129" w:author="文印室排版" w:date="2023-03-22T13:12:00Z"/>
                    <w:rFonts w:eastAsia="仿宋_GB2312"/>
                    <w:b/>
                    <w:bCs/>
                    <w:sz w:val="28"/>
                    <w:szCs w:val="28"/>
                  </w:rPr>
                </w:rPrChange>
              </w:rPr>
            </w:pPr>
            <w:ins w:id="130" w:author="文印室排版" w:date="2023-03-22T13:12:00Z">
              <w:r w:rsidRPr="00D25C76">
                <w:rPr>
                  <w:rFonts w:eastAsia="仿宋_GB2312" w:hint="eastAsia"/>
                  <w:bCs/>
                  <w:color w:val="000000" w:themeColor="text1"/>
                  <w:sz w:val="28"/>
                  <w:szCs w:val="28"/>
                  <w:rPrChange w:id="131" w:author="文印室排版" w:date="2023-03-22T14:24:00Z">
                    <w:rPr>
                      <w:rFonts w:eastAsia="仿宋_GB2312" w:hint="eastAsia"/>
                      <w:b/>
                      <w:bCs/>
                      <w:sz w:val="28"/>
                      <w:szCs w:val="28"/>
                    </w:rPr>
                  </w:rPrChange>
                </w:rPr>
                <w:t>系列</w:t>
              </w:r>
              <w:proofErr w:type="gramStart"/>
              <w:r w:rsidRPr="00D25C76">
                <w:rPr>
                  <w:rFonts w:eastAsia="仿宋_GB2312" w:hint="eastAsia"/>
                  <w:bCs/>
                  <w:color w:val="000000" w:themeColor="text1"/>
                  <w:sz w:val="28"/>
                  <w:szCs w:val="28"/>
                  <w:rPrChange w:id="132" w:author="文印室排版" w:date="2023-03-22T14:24:00Z">
                    <w:rPr>
                      <w:rFonts w:eastAsia="仿宋_GB2312" w:hint="eastAsia"/>
                      <w:b/>
                      <w:bCs/>
                      <w:sz w:val="28"/>
                      <w:szCs w:val="28"/>
                    </w:rPr>
                  </w:rPrChange>
                </w:rPr>
                <w:t>型微课</w:t>
              </w:r>
              <w:proofErr w:type="gramEnd"/>
            </w:ins>
          </w:p>
        </w:tc>
        <w:tc>
          <w:tcPr>
            <w:tcW w:w="5473" w:type="dxa"/>
            <w:vMerge/>
            <w:tcBorders>
              <w:left w:val="single" w:sz="4" w:space="0" w:color="auto"/>
              <w:right w:val="single" w:sz="4" w:space="0" w:color="auto"/>
            </w:tcBorders>
            <w:vAlign w:val="center"/>
          </w:tcPr>
          <w:p w:rsidR="006B5322" w:rsidRPr="00D25C76" w:rsidRDefault="006B5322">
            <w:pPr>
              <w:spacing w:line="400" w:lineRule="exact"/>
              <w:jc w:val="center"/>
              <w:rPr>
                <w:ins w:id="133" w:author="文印室排版" w:date="2023-03-22T13:12:00Z"/>
                <w:rFonts w:eastAsia="仿宋_GB2312"/>
                <w:color w:val="000000" w:themeColor="text1"/>
                <w:sz w:val="28"/>
                <w:szCs w:val="28"/>
                <w:rPrChange w:id="134" w:author="文印室排版" w:date="2023-03-22T14:24:00Z">
                  <w:rPr>
                    <w:ins w:id="135" w:author="文印室排版" w:date="2023-03-22T13:12:00Z"/>
                    <w:rFonts w:eastAsia="仿宋_GB2312"/>
                    <w:sz w:val="28"/>
                    <w:szCs w:val="28"/>
                  </w:rPr>
                </w:rPrChange>
              </w:rPr>
            </w:pPr>
          </w:p>
        </w:tc>
      </w:tr>
      <w:tr w:rsidR="00D25C76" w:rsidRPr="00D25C76" w:rsidTr="006B5322">
        <w:trPr>
          <w:trHeight w:val="751"/>
          <w:jc w:val="center"/>
          <w:ins w:id="136" w:author="文印室排版" w:date="2023-03-22T13:12:00Z"/>
        </w:trPr>
        <w:tc>
          <w:tcPr>
            <w:tcW w:w="3322" w:type="dxa"/>
            <w:tcBorders>
              <w:top w:val="single" w:sz="4" w:space="0" w:color="auto"/>
              <w:left w:val="single" w:sz="4" w:space="0" w:color="auto"/>
              <w:right w:val="single" w:sz="4" w:space="0" w:color="auto"/>
            </w:tcBorders>
            <w:vAlign w:val="center"/>
          </w:tcPr>
          <w:p w:rsidR="006B5322" w:rsidRPr="00D25C76" w:rsidRDefault="006B5322">
            <w:pPr>
              <w:spacing w:line="400" w:lineRule="exact"/>
              <w:rPr>
                <w:ins w:id="137" w:author="文印室排版" w:date="2023-03-22T13:12:00Z"/>
                <w:rFonts w:eastAsia="仿宋_GB2312"/>
                <w:bCs/>
                <w:color w:val="000000" w:themeColor="text1"/>
                <w:sz w:val="28"/>
                <w:szCs w:val="28"/>
                <w:rPrChange w:id="138" w:author="文印室排版" w:date="2023-03-22T14:24:00Z">
                  <w:rPr>
                    <w:ins w:id="139" w:author="文印室排版" w:date="2023-03-22T13:12:00Z"/>
                    <w:rFonts w:eastAsia="仿宋_GB2312"/>
                    <w:b/>
                    <w:bCs/>
                    <w:sz w:val="28"/>
                    <w:szCs w:val="28"/>
                  </w:rPr>
                </w:rPrChange>
              </w:rPr>
            </w:pPr>
            <w:ins w:id="140" w:author="文印室排版" w:date="2023-03-22T13:12:00Z">
              <w:r w:rsidRPr="00D25C76">
                <w:rPr>
                  <w:rFonts w:eastAsia="仿宋_GB2312" w:hint="eastAsia"/>
                  <w:bCs/>
                  <w:color w:val="000000" w:themeColor="text1"/>
                  <w:sz w:val="28"/>
                  <w:szCs w:val="28"/>
                  <w:rPrChange w:id="141" w:author="文印室排版" w:date="2023-03-22T14:24:00Z">
                    <w:rPr>
                      <w:rFonts w:eastAsia="仿宋_GB2312" w:hint="eastAsia"/>
                      <w:b/>
                      <w:bCs/>
                      <w:sz w:val="28"/>
                      <w:szCs w:val="28"/>
                    </w:rPr>
                  </w:rPrChange>
                </w:rPr>
                <w:t>融合创新应用教学案例</w:t>
              </w:r>
            </w:ins>
          </w:p>
        </w:tc>
        <w:tc>
          <w:tcPr>
            <w:tcW w:w="5473" w:type="dxa"/>
            <w:tcBorders>
              <w:top w:val="single" w:sz="4" w:space="0" w:color="auto"/>
              <w:left w:val="single" w:sz="4" w:space="0" w:color="auto"/>
              <w:right w:val="single" w:sz="4" w:space="0" w:color="auto"/>
            </w:tcBorders>
            <w:vAlign w:val="center"/>
          </w:tcPr>
          <w:p w:rsidR="00AF6A61" w:rsidRPr="00D25C76" w:rsidRDefault="006B5322">
            <w:pPr>
              <w:spacing w:line="400" w:lineRule="exact"/>
              <w:jc w:val="center"/>
              <w:rPr>
                <w:ins w:id="142" w:author="文印室排版" w:date="2023-03-22T14:15:00Z"/>
                <w:rFonts w:eastAsia="仿宋_GB2312"/>
                <w:color w:val="000000" w:themeColor="text1"/>
                <w:sz w:val="28"/>
                <w:szCs w:val="28"/>
                <w:rPrChange w:id="143" w:author="文印室排版" w:date="2023-03-22T14:24:00Z">
                  <w:rPr>
                    <w:ins w:id="144" w:author="文印室排版" w:date="2023-03-22T14:15:00Z"/>
                    <w:rFonts w:eastAsia="仿宋_GB2312"/>
                    <w:sz w:val="28"/>
                    <w:szCs w:val="28"/>
                  </w:rPr>
                </w:rPrChange>
              </w:rPr>
            </w:pPr>
            <w:ins w:id="145" w:author="文印室排版" w:date="2023-03-22T13:12:00Z">
              <w:r w:rsidRPr="00D25C76">
                <w:rPr>
                  <w:rFonts w:eastAsia="仿宋_GB2312" w:hint="eastAsia"/>
                  <w:color w:val="000000" w:themeColor="text1"/>
                  <w:sz w:val="28"/>
                  <w:szCs w:val="28"/>
                  <w:rPrChange w:id="146" w:author="文印室排版" w:date="2023-03-22T14:24:00Z">
                    <w:rPr>
                      <w:rFonts w:eastAsia="仿宋_GB2312" w:hint="eastAsia"/>
                      <w:sz w:val="28"/>
                      <w:szCs w:val="28"/>
                    </w:rPr>
                  </w:rPrChange>
                </w:rPr>
                <w:t>教师（含学前教育、特殊教育、中小学、</w:t>
              </w:r>
            </w:ins>
          </w:p>
          <w:p w:rsidR="006B5322" w:rsidRPr="00D25C76" w:rsidRDefault="006B5322">
            <w:pPr>
              <w:spacing w:line="400" w:lineRule="exact"/>
              <w:jc w:val="center"/>
              <w:rPr>
                <w:ins w:id="147" w:author="文印室排版" w:date="2023-03-22T13:12:00Z"/>
                <w:rFonts w:eastAsia="仿宋_GB2312"/>
                <w:color w:val="000000" w:themeColor="text1"/>
                <w:sz w:val="28"/>
                <w:szCs w:val="28"/>
                <w:rPrChange w:id="148" w:author="文印室排版" w:date="2023-03-22T14:24:00Z">
                  <w:rPr>
                    <w:ins w:id="149" w:author="文印室排版" w:date="2023-03-22T13:12:00Z"/>
                    <w:rFonts w:eastAsia="仿宋_GB2312"/>
                    <w:sz w:val="28"/>
                    <w:szCs w:val="28"/>
                  </w:rPr>
                </w:rPrChange>
              </w:rPr>
            </w:pPr>
            <w:ins w:id="150" w:author="文印室排版" w:date="2023-03-22T13:12:00Z">
              <w:r w:rsidRPr="00D25C76">
                <w:rPr>
                  <w:rFonts w:eastAsia="仿宋_GB2312" w:hint="eastAsia"/>
                  <w:color w:val="000000" w:themeColor="text1"/>
                  <w:sz w:val="28"/>
                  <w:szCs w:val="28"/>
                  <w:rPrChange w:id="151" w:author="文印室排版" w:date="2023-03-22T14:24:00Z">
                    <w:rPr>
                      <w:rFonts w:eastAsia="仿宋_GB2312" w:hint="eastAsia"/>
                      <w:sz w:val="28"/>
                      <w:szCs w:val="28"/>
                    </w:rPr>
                  </w:rPrChange>
                </w:rPr>
                <w:t>教育部门）</w:t>
              </w:r>
            </w:ins>
          </w:p>
        </w:tc>
      </w:tr>
      <w:tr w:rsidR="00D25C76" w:rsidRPr="00D25C76" w:rsidTr="006B5322">
        <w:trPr>
          <w:trHeight w:val="772"/>
          <w:jc w:val="center"/>
          <w:ins w:id="152" w:author="文印室排版" w:date="2023-03-22T13:12:00Z"/>
        </w:trPr>
        <w:tc>
          <w:tcPr>
            <w:tcW w:w="3322" w:type="dxa"/>
            <w:tcBorders>
              <w:top w:val="single" w:sz="4" w:space="0" w:color="auto"/>
              <w:left w:val="single" w:sz="4" w:space="0" w:color="auto"/>
              <w:bottom w:val="single" w:sz="4" w:space="0" w:color="auto"/>
              <w:right w:val="single" w:sz="4" w:space="0" w:color="auto"/>
            </w:tcBorders>
            <w:vAlign w:val="center"/>
          </w:tcPr>
          <w:p w:rsidR="006B5322" w:rsidRPr="00D25C76" w:rsidRDefault="006B5322">
            <w:pPr>
              <w:spacing w:line="400" w:lineRule="exact"/>
              <w:jc w:val="center"/>
              <w:rPr>
                <w:ins w:id="153" w:author="文印室排版" w:date="2023-03-22T13:12:00Z"/>
                <w:rFonts w:eastAsia="仿宋_GB2312"/>
                <w:bCs/>
                <w:color w:val="000000" w:themeColor="text1"/>
                <w:sz w:val="28"/>
                <w:szCs w:val="28"/>
                <w:rPrChange w:id="154" w:author="文印室排版" w:date="2023-03-22T14:24:00Z">
                  <w:rPr>
                    <w:ins w:id="155" w:author="文印室排版" w:date="2023-03-22T13:12:00Z"/>
                    <w:rFonts w:eastAsia="仿宋_GB2312"/>
                    <w:b/>
                    <w:bCs/>
                    <w:sz w:val="28"/>
                    <w:szCs w:val="28"/>
                  </w:rPr>
                </w:rPrChange>
              </w:rPr>
            </w:pPr>
            <w:ins w:id="156" w:author="文印室排版" w:date="2023-03-22T13:12:00Z">
              <w:r w:rsidRPr="00D25C76">
                <w:rPr>
                  <w:rFonts w:eastAsia="仿宋_GB2312" w:hint="eastAsia"/>
                  <w:bCs/>
                  <w:color w:val="000000" w:themeColor="text1"/>
                  <w:sz w:val="28"/>
                  <w:szCs w:val="28"/>
                  <w:rPrChange w:id="157" w:author="文印室排版" w:date="2023-03-22T14:24:00Z">
                    <w:rPr>
                      <w:rFonts w:eastAsia="仿宋_GB2312" w:hint="eastAsia"/>
                      <w:b/>
                      <w:bCs/>
                      <w:sz w:val="28"/>
                      <w:szCs w:val="28"/>
                    </w:rPr>
                  </w:rPrChange>
                </w:rPr>
                <w:t>信息化教学课程案例</w:t>
              </w:r>
            </w:ins>
          </w:p>
        </w:tc>
        <w:tc>
          <w:tcPr>
            <w:tcW w:w="5473" w:type="dxa"/>
            <w:tcBorders>
              <w:top w:val="single" w:sz="4" w:space="0" w:color="auto"/>
              <w:left w:val="single" w:sz="4" w:space="0" w:color="auto"/>
              <w:bottom w:val="single" w:sz="4" w:space="0" w:color="auto"/>
              <w:right w:val="single" w:sz="4" w:space="0" w:color="auto"/>
            </w:tcBorders>
            <w:vAlign w:val="center"/>
          </w:tcPr>
          <w:p w:rsidR="006B5322" w:rsidRPr="00D25C76" w:rsidRDefault="006B5322">
            <w:pPr>
              <w:spacing w:line="400" w:lineRule="exact"/>
              <w:jc w:val="center"/>
              <w:rPr>
                <w:ins w:id="158" w:author="文印室排版" w:date="2023-03-22T13:12:00Z"/>
                <w:rFonts w:eastAsia="仿宋_GB2312"/>
                <w:color w:val="000000" w:themeColor="text1"/>
                <w:sz w:val="28"/>
                <w:szCs w:val="28"/>
                <w:rPrChange w:id="159" w:author="文印室排版" w:date="2023-03-22T14:24:00Z">
                  <w:rPr>
                    <w:ins w:id="160" w:author="文印室排版" w:date="2023-03-22T13:12:00Z"/>
                    <w:rFonts w:eastAsia="仿宋_GB2312"/>
                    <w:sz w:val="28"/>
                    <w:szCs w:val="28"/>
                  </w:rPr>
                </w:rPrChange>
              </w:rPr>
            </w:pPr>
            <w:ins w:id="161" w:author="文印室排版" w:date="2023-03-22T13:12:00Z">
              <w:r w:rsidRPr="00D25C76">
                <w:rPr>
                  <w:rFonts w:eastAsia="仿宋_GB2312" w:hint="eastAsia"/>
                  <w:color w:val="000000" w:themeColor="text1"/>
                  <w:sz w:val="28"/>
                  <w:szCs w:val="28"/>
                  <w:rPrChange w:id="162" w:author="文印室排版" w:date="2023-03-22T14:24:00Z">
                    <w:rPr>
                      <w:rFonts w:eastAsia="仿宋_GB2312" w:hint="eastAsia"/>
                      <w:sz w:val="28"/>
                      <w:szCs w:val="28"/>
                    </w:rPr>
                  </w:rPrChange>
                </w:rPr>
                <w:t>教师（含中职、高校、教育部门）</w:t>
              </w:r>
            </w:ins>
          </w:p>
        </w:tc>
      </w:tr>
      <w:tr w:rsidR="00D25C76" w:rsidRPr="00D25C76" w:rsidTr="006B5322">
        <w:trPr>
          <w:trHeight w:val="812"/>
          <w:jc w:val="center"/>
          <w:ins w:id="163" w:author="文印室排版" w:date="2023-03-22T13:12:00Z"/>
        </w:trPr>
        <w:tc>
          <w:tcPr>
            <w:tcW w:w="3322" w:type="dxa"/>
            <w:tcBorders>
              <w:top w:val="single" w:sz="4" w:space="0" w:color="auto"/>
              <w:left w:val="single" w:sz="4" w:space="0" w:color="auto"/>
              <w:bottom w:val="single" w:sz="4" w:space="0" w:color="auto"/>
              <w:right w:val="single" w:sz="4" w:space="0" w:color="auto"/>
            </w:tcBorders>
            <w:vAlign w:val="center"/>
          </w:tcPr>
          <w:p w:rsidR="006B5322" w:rsidRPr="00D25C76" w:rsidRDefault="006B5322">
            <w:pPr>
              <w:spacing w:line="400" w:lineRule="exact"/>
              <w:jc w:val="center"/>
              <w:rPr>
                <w:ins w:id="164" w:author="文印室排版" w:date="2023-03-22T13:12:00Z"/>
                <w:rFonts w:eastAsia="仿宋_GB2312"/>
                <w:bCs/>
                <w:color w:val="000000" w:themeColor="text1"/>
                <w:sz w:val="28"/>
                <w:szCs w:val="28"/>
                <w:rPrChange w:id="165" w:author="文印室排版" w:date="2023-03-22T14:24:00Z">
                  <w:rPr>
                    <w:ins w:id="166" w:author="文印室排版" w:date="2023-03-22T13:12:00Z"/>
                    <w:rFonts w:eastAsia="仿宋_GB2312"/>
                    <w:b/>
                    <w:bCs/>
                    <w:sz w:val="28"/>
                    <w:szCs w:val="28"/>
                  </w:rPr>
                </w:rPrChange>
              </w:rPr>
            </w:pPr>
            <w:ins w:id="167" w:author="文印室排版" w:date="2023-03-22T13:12:00Z">
              <w:r w:rsidRPr="00D25C76">
                <w:rPr>
                  <w:rFonts w:eastAsia="仿宋_GB2312" w:hint="eastAsia"/>
                  <w:bCs/>
                  <w:color w:val="000000" w:themeColor="text1"/>
                  <w:sz w:val="28"/>
                  <w:szCs w:val="28"/>
                  <w:rPrChange w:id="168" w:author="文印室排版" w:date="2023-03-22T14:24:00Z">
                    <w:rPr>
                      <w:rFonts w:eastAsia="仿宋_GB2312" w:hint="eastAsia"/>
                      <w:b/>
                      <w:bCs/>
                      <w:sz w:val="28"/>
                      <w:szCs w:val="28"/>
                    </w:rPr>
                  </w:rPrChange>
                </w:rPr>
                <w:t>学校（区域）教育</w:t>
              </w:r>
            </w:ins>
          </w:p>
          <w:p w:rsidR="006B5322" w:rsidRPr="00D25C76" w:rsidRDefault="006B5322">
            <w:pPr>
              <w:spacing w:line="400" w:lineRule="exact"/>
              <w:jc w:val="center"/>
              <w:rPr>
                <w:ins w:id="169" w:author="文印室排版" w:date="2023-03-22T13:12:00Z"/>
                <w:rFonts w:eastAsia="仿宋_GB2312"/>
                <w:bCs/>
                <w:color w:val="000000" w:themeColor="text1"/>
                <w:sz w:val="28"/>
                <w:szCs w:val="28"/>
                <w:rPrChange w:id="170" w:author="文印室排版" w:date="2023-03-22T14:24:00Z">
                  <w:rPr>
                    <w:ins w:id="171" w:author="文印室排版" w:date="2023-03-22T13:12:00Z"/>
                    <w:rFonts w:eastAsia="仿宋_GB2312"/>
                    <w:b/>
                    <w:bCs/>
                    <w:sz w:val="28"/>
                    <w:szCs w:val="28"/>
                  </w:rPr>
                </w:rPrChange>
              </w:rPr>
            </w:pPr>
            <w:ins w:id="172" w:author="文印室排版" w:date="2023-03-22T13:12:00Z">
              <w:r w:rsidRPr="00D25C76">
                <w:rPr>
                  <w:rFonts w:eastAsia="仿宋_GB2312" w:hint="eastAsia"/>
                  <w:bCs/>
                  <w:color w:val="000000" w:themeColor="text1"/>
                  <w:sz w:val="28"/>
                  <w:szCs w:val="28"/>
                  <w:rPrChange w:id="173" w:author="文印室排版" w:date="2023-03-22T14:24:00Z">
                    <w:rPr>
                      <w:rFonts w:eastAsia="仿宋_GB2312" w:hint="eastAsia"/>
                      <w:b/>
                      <w:bCs/>
                      <w:sz w:val="28"/>
                      <w:szCs w:val="28"/>
                    </w:rPr>
                  </w:rPrChange>
                </w:rPr>
                <w:t>信息化发展案例</w:t>
              </w:r>
            </w:ins>
          </w:p>
        </w:tc>
        <w:tc>
          <w:tcPr>
            <w:tcW w:w="5473" w:type="dxa"/>
            <w:tcBorders>
              <w:top w:val="single" w:sz="4" w:space="0" w:color="auto"/>
              <w:left w:val="single" w:sz="4" w:space="0" w:color="auto"/>
              <w:bottom w:val="single" w:sz="4" w:space="0" w:color="auto"/>
              <w:right w:val="single" w:sz="4" w:space="0" w:color="auto"/>
            </w:tcBorders>
            <w:vAlign w:val="center"/>
          </w:tcPr>
          <w:p w:rsidR="006B5322" w:rsidRPr="00D25C76" w:rsidRDefault="006B5322">
            <w:pPr>
              <w:spacing w:line="400" w:lineRule="exact"/>
              <w:jc w:val="center"/>
              <w:rPr>
                <w:ins w:id="174" w:author="文印室排版" w:date="2023-03-22T13:12:00Z"/>
                <w:rFonts w:eastAsia="仿宋_GB2312"/>
                <w:color w:val="000000" w:themeColor="text1"/>
                <w:sz w:val="28"/>
                <w:szCs w:val="28"/>
                <w:rPrChange w:id="175" w:author="文印室排版" w:date="2023-03-22T14:24:00Z">
                  <w:rPr>
                    <w:ins w:id="176" w:author="文印室排版" w:date="2023-03-22T13:12:00Z"/>
                    <w:rFonts w:eastAsia="仿宋_GB2312"/>
                    <w:sz w:val="28"/>
                    <w:szCs w:val="28"/>
                  </w:rPr>
                </w:rPrChange>
              </w:rPr>
            </w:pPr>
            <w:ins w:id="177" w:author="文印室排版" w:date="2023-03-22T13:12:00Z">
              <w:r w:rsidRPr="00D25C76">
                <w:rPr>
                  <w:rFonts w:eastAsia="仿宋_GB2312" w:hint="eastAsia"/>
                  <w:color w:val="000000" w:themeColor="text1"/>
                  <w:sz w:val="28"/>
                  <w:szCs w:val="28"/>
                  <w:rPrChange w:id="178" w:author="文印室排版" w:date="2023-03-22T14:24:00Z">
                    <w:rPr>
                      <w:rFonts w:eastAsia="仿宋_GB2312" w:hint="eastAsia"/>
                      <w:sz w:val="28"/>
                      <w:szCs w:val="28"/>
                    </w:rPr>
                  </w:rPrChange>
                </w:rPr>
                <w:t>学校、区域、实践共同体</w:t>
              </w:r>
            </w:ins>
          </w:p>
        </w:tc>
      </w:tr>
    </w:tbl>
    <w:p w:rsidR="006B5322" w:rsidRPr="00D25C76" w:rsidRDefault="006B5322">
      <w:pPr>
        <w:pStyle w:val="a9"/>
        <w:spacing w:line="520" w:lineRule="exact"/>
        <w:ind w:firstLineChars="0" w:firstLine="0"/>
        <w:rPr>
          <w:rFonts w:ascii="Times New Roman" w:hAnsi="Times New Roman" w:cs="Times New Roman"/>
          <w:sz w:val="36"/>
          <w:szCs w:val="36"/>
          <w:rPrChange w:id="179" w:author="文印室排版" w:date="2023-03-22T14:24:00Z">
            <w:rPr>
              <w:sz w:val="36"/>
              <w:szCs w:val="36"/>
            </w:rPr>
          </w:rPrChange>
        </w:rPr>
        <w:pPrChange w:id="180" w:author="文印室排版" w:date="2023-03-22T14:22:00Z">
          <w:pPr>
            <w:pStyle w:val="a9"/>
            <w:ind w:firstLine="720"/>
          </w:pPr>
        </w:pPrChange>
      </w:pPr>
    </w:p>
    <w:p w:rsidR="007A7AAB" w:rsidRPr="00D25C76" w:rsidDel="00AF6A61" w:rsidRDefault="007A7AAB">
      <w:pPr>
        <w:pStyle w:val="2"/>
        <w:adjustRightInd w:val="0"/>
        <w:snapToGrid w:val="0"/>
        <w:spacing w:line="520" w:lineRule="exact"/>
        <w:ind w:firstLineChars="200" w:firstLine="640"/>
        <w:rPr>
          <w:del w:id="181" w:author="文印室排版" w:date="2023-03-22T14:15:00Z"/>
          <w:rFonts w:ascii="Times New Roman" w:hAnsi="Times New Roman"/>
          <w:b w:val="0"/>
          <w:color w:val="000000" w:themeColor="text1"/>
          <w:rPrChange w:id="182" w:author="文印室排版" w:date="2023-03-22T14:24:00Z">
            <w:rPr>
              <w:del w:id="183" w:author="文印室排版" w:date="2023-03-22T14:15:00Z"/>
            </w:rPr>
          </w:rPrChange>
        </w:rPr>
        <w:pPrChange w:id="184" w:author="文印室排版" w:date="2023-03-22T14:24:00Z">
          <w:pPr>
            <w:pStyle w:val="2"/>
          </w:pPr>
        </w:pPrChange>
      </w:pPr>
    </w:p>
    <w:p w:rsidR="007A7AAB" w:rsidRPr="00D25C76" w:rsidRDefault="005446E2">
      <w:pPr>
        <w:pStyle w:val="a9"/>
        <w:adjustRightInd w:val="0"/>
        <w:snapToGrid w:val="0"/>
        <w:spacing w:line="520" w:lineRule="exact"/>
        <w:ind w:firstLine="720"/>
        <w:rPr>
          <w:rFonts w:ascii="Times New Roman" w:hAnsi="Times New Roman" w:cs="Times New Roman"/>
          <w:sz w:val="36"/>
          <w:szCs w:val="36"/>
          <w:rPrChange w:id="185" w:author="文印室排版" w:date="2023-03-22T14:24:00Z">
            <w:rPr>
              <w:sz w:val="36"/>
              <w:szCs w:val="36"/>
            </w:rPr>
          </w:rPrChange>
        </w:rPr>
        <w:pPrChange w:id="186" w:author="文印室排版" w:date="2023-03-22T14:24:00Z">
          <w:pPr>
            <w:pStyle w:val="a9"/>
            <w:ind w:firstLine="720"/>
          </w:pPr>
        </w:pPrChange>
      </w:pPr>
      <w:r w:rsidRPr="00D25C76">
        <w:rPr>
          <w:rFonts w:ascii="Times New Roman" w:hAnsi="Times New Roman" w:cs="Times New Roman" w:hint="eastAsia"/>
          <w:sz w:val="36"/>
          <w:szCs w:val="36"/>
          <w:rPrChange w:id="187" w:author="文印室排版" w:date="2023-03-22T14:24:00Z">
            <w:rPr>
              <w:rFonts w:hint="eastAsia"/>
              <w:sz w:val="36"/>
              <w:szCs w:val="36"/>
            </w:rPr>
          </w:rPrChange>
        </w:rPr>
        <w:t>三、项目要求</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188"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各项目的说明及具体报送要求详见附件</w:t>
      </w:r>
      <w:r w:rsidRPr="00D25C76">
        <w:rPr>
          <w:rFonts w:eastAsia="仿宋_GB2312"/>
          <w:color w:val="000000" w:themeColor="text1"/>
          <w:kern w:val="0"/>
          <w:sz w:val="30"/>
          <w:szCs w:val="30"/>
        </w:rPr>
        <w:t>1-1</w:t>
      </w:r>
      <w:r w:rsidRPr="00D25C76">
        <w:rPr>
          <w:rFonts w:eastAsia="仿宋_GB2312" w:hint="eastAsia"/>
          <w:color w:val="000000" w:themeColor="text1"/>
          <w:kern w:val="0"/>
          <w:sz w:val="30"/>
          <w:szCs w:val="30"/>
        </w:rPr>
        <w:t>至附件</w:t>
      </w:r>
      <w:r w:rsidRPr="00D25C76">
        <w:rPr>
          <w:rFonts w:eastAsia="仿宋_GB2312"/>
          <w:color w:val="000000" w:themeColor="text1"/>
          <w:kern w:val="0"/>
          <w:sz w:val="30"/>
          <w:szCs w:val="30"/>
        </w:rPr>
        <w:t>1-5</w:t>
      </w:r>
      <w:r w:rsidRPr="00D25C76">
        <w:rPr>
          <w:rFonts w:eastAsia="仿宋_GB2312" w:hint="eastAsia"/>
          <w:color w:val="000000" w:themeColor="text1"/>
          <w:kern w:val="0"/>
          <w:sz w:val="30"/>
          <w:szCs w:val="30"/>
        </w:rPr>
        <w:t>。</w:t>
      </w:r>
    </w:p>
    <w:p w:rsidR="007A7AAB" w:rsidRPr="00D25C76" w:rsidDel="00AF6A61" w:rsidRDefault="007A7AAB">
      <w:pPr>
        <w:pStyle w:val="2"/>
        <w:adjustRightInd w:val="0"/>
        <w:snapToGrid w:val="0"/>
        <w:spacing w:line="520" w:lineRule="exact"/>
        <w:rPr>
          <w:del w:id="189" w:author="文印室排版" w:date="2023-03-22T14:15:00Z"/>
          <w:rFonts w:ascii="Times New Roman" w:hAnsi="Times New Roman"/>
          <w:b w:val="0"/>
          <w:color w:val="000000" w:themeColor="text1"/>
          <w:rPrChange w:id="190" w:author="文印室排版" w:date="2023-03-22T14:24:00Z">
            <w:rPr>
              <w:del w:id="191" w:author="文印室排版" w:date="2023-03-22T14:15:00Z"/>
            </w:rPr>
          </w:rPrChange>
        </w:rPr>
        <w:pPrChange w:id="192" w:author="文印室排版" w:date="2023-03-22T14:22:00Z">
          <w:pPr>
            <w:pStyle w:val="2"/>
          </w:pPr>
        </w:pPrChange>
      </w:pPr>
    </w:p>
    <w:p w:rsidR="00AF6A61" w:rsidRPr="00D25C76" w:rsidRDefault="00AF6A61">
      <w:pPr>
        <w:pStyle w:val="a9"/>
        <w:adjustRightInd w:val="0"/>
        <w:snapToGrid w:val="0"/>
        <w:spacing w:line="520" w:lineRule="exact"/>
        <w:ind w:firstLineChars="0" w:firstLine="0"/>
        <w:rPr>
          <w:ins w:id="193" w:author="文印室排版" w:date="2023-03-22T14:15:00Z"/>
          <w:rFonts w:ascii="Times New Roman" w:hAnsi="Times New Roman" w:cs="Times New Roman"/>
          <w:sz w:val="36"/>
          <w:szCs w:val="36"/>
        </w:rPr>
        <w:pPrChange w:id="194" w:author="文印室排版" w:date="2023-03-22T14:22:00Z">
          <w:pPr>
            <w:pStyle w:val="a9"/>
            <w:ind w:firstLine="720"/>
          </w:pPr>
        </w:pPrChange>
      </w:pPr>
    </w:p>
    <w:p w:rsidR="007A7AAB" w:rsidRPr="00D25C76" w:rsidRDefault="005446E2">
      <w:pPr>
        <w:pStyle w:val="a9"/>
        <w:adjustRightInd w:val="0"/>
        <w:snapToGrid w:val="0"/>
        <w:spacing w:line="520" w:lineRule="exact"/>
        <w:ind w:firstLine="720"/>
        <w:rPr>
          <w:rFonts w:ascii="Times New Roman" w:hAnsi="Times New Roman" w:cs="Times New Roman"/>
          <w:sz w:val="36"/>
          <w:szCs w:val="36"/>
          <w:rPrChange w:id="195" w:author="文印室排版" w:date="2023-03-22T14:24:00Z">
            <w:rPr>
              <w:sz w:val="36"/>
              <w:szCs w:val="36"/>
            </w:rPr>
          </w:rPrChange>
        </w:rPr>
        <w:pPrChange w:id="196" w:author="文印室排版" w:date="2023-03-22T14:24:00Z">
          <w:pPr>
            <w:pStyle w:val="a9"/>
            <w:ind w:firstLine="720"/>
          </w:pPr>
        </w:pPrChange>
      </w:pPr>
      <w:r w:rsidRPr="00D25C76">
        <w:rPr>
          <w:rFonts w:ascii="Times New Roman" w:hAnsi="Times New Roman" w:cs="Times New Roman" w:hint="eastAsia"/>
          <w:sz w:val="36"/>
          <w:szCs w:val="36"/>
          <w:rPrChange w:id="197" w:author="文印室排版" w:date="2023-03-22T14:24:00Z">
            <w:rPr>
              <w:rFonts w:hint="eastAsia"/>
              <w:sz w:val="36"/>
              <w:szCs w:val="36"/>
            </w:rPr>
          </w:rPrChange>
        </w:rPr>
        <w:t>四、活动参与</w:t>
      </w:r>
    </w:p>
    <w:p w:rsidR="007A7AAB" w:rsidRPr="00D25C76" w:rsidRDefault="005446E2">
      <w:pPr>
        <w:adjustRightInd w:val="0"/>
        <w:snapToGrid w:val="0"/>
        <w:spacing w:line="520" w:lineRule="exact"/>
        <w:ind w:firstLineChars="200" w:firstLine="640"/>
        <w:rPr>
          <w:rFonts w:eastAsia="仿宋_GB2312"/>
          <w:color w:val="000000" w:themeColor="text1"/>
          <w:kern w:val="0"/>
          <w:sz w:val="32"/>
          <w:szCs w:val="32"/>
          <w:rPrChange w:id="198" w:author="文印室排版" w:date="2023-03-22T14:24:00Z">
            <w:rPr>
              <w:rFonts w:eastAsia="仿宋_GB2312"/>
              <w:kern w:val="0"/>
              <w:sz w:val="32"/>
              <w:szCs w:val="32"/>
            </w:rPr>
          </w:rPrChange>
        </w:rPr>
        <w:pPrChange w:id="199" w:author="文印室排版" w:date="2023-03-22T14:24:00Z">
          <w:pPr>
            <w:spacing w:line="560" w:lineRule="exact"/>
            <w:ind w:firstLineChars="200" w:firstLine="643"/>
          </w:pPr>
        </w:pPrChange>
      </w:pPr>
      <w:r w:rsidRPr="00D25C76">
        <w:rPr>
          <w:rFonts w:eastAsia="仿宋_GB2312" w:hint="eastAsia"/>
          <w:bCs/>
          <w:color w:val="000000" w:themeColor="text1"/>
          <w:kern w:val="0"/>
          <w:sz w:val="32"/>
          <w:szCs w:val="32"/>
          <w:rPrChange w:id="200" w:author="文印室排版" w:date="2023-03-22T14:24:00Z">
            <w:rPr>
              <w:rFonts w:eastAsia="仿宋_GB2312" w:hint="eastAsia"/>
              <w:b/>
              <w:bCs/>
              <w:kern w:val="0"/>
              <w:sz w:val="32"/>
              <w:szCs w:val="32"/>
            </w:rPr>
          </w:rPrChange>
        </w:rPr>
        <w:lastRenderedPageBreak/>
        <w:t>（一）常规创作类</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201"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教师以个人名义或组队方式（不超过</w:t>
      </w:r>
      <w:r w:rsidRPr="00D25C76">
        <w:rPr>
          <w:rFonts w:eastAsia="仿宋_GB2312"/>
          <w:color w:val="000000" w:themeColor="text1"/>
          <w:kern w:val="0"/>
          <w:sz w:val="30"/>
          <w:szCs w:val="30"/>
        </w:rPr>
        <w:t>5</w:t>
      </w:r>
      <w:r w:rsidRPr="00D25C76">
        <w:rPr>
          <w:rFonts w:eastAsia="仿宋_GB2312" w:hint="eastAsia"/>
          <w:color w:val="000000" w:themeColor="text1"/>
          <w:kern w:val="0"/>
          <w:sz w:val="30"/>
          <w:szCs w:val="30"/>
        </w:rPr>
        <w:t>人）参加活动并创作形成常规创作类作品。</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202"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每位参赛教师（以第一作者身份）每个项目限报</w:t>
      </w:r>
      <w:r w:rsidRPr="00D25C76">
        <w:rPr>
          <w:rFonts w:eastAsia="仿宋_GB2312"/>
          <w:color w:val="000000" w:themeColor="text1"/>
          <w:kern w:val="0"/>
          <w:sz w:val="30"/>
          <w:szCs w:val="30"/>
        </w:rPr>
        <w:t>1</w:t>
      </w:r>
      <w:r w:rsidRPr="00D25C76">
        <w:rPr>
          <w:rFonts w:eastAsia="仿宋_GB2312" w:hint="eastAsia"/>
          <w:color w:val="000000" w:themeColor="text1"/>
          <w:kern w:val="0"/>
          <w:sz w:val="30"/>
          <w:szCs w:val="30"/>
        </w:rPr>
        <w:t>个作品，每人参加的项目不超过</w:t>
      </w:r>
      <w:r w:rsidRPr="00D25C76">
        <w:rPr>
          <w:rFonts w:eastAsia="仿宋_GB2312"/>
          <w:color w:val="000000" w:themeColor="text1"/>
          <w:kern w:val="0"/>
          <w:sz w:val="30"/>
          <w:szCs w:val="30"/>
        </w:rPr>
        <w:t>2</w:t>
      </w:r>
      <w:r w:rsidRPr="00D25C76">
        <w:rPr>
          <w:rFonts w:eastAsia="仿宋_GB2312" w:hint="eastAsia"/>
          <w:color w:val="000000" w:themeColor="text1"/>
          <w:kern w:val="0"/>
          <w:sz w:val="30"/>
          <w:szCs w:val="30"/>
        </w:rPr>
        <w:t>个。</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203" w:author="文印室排版" w:date="2023-03-22T14:24:00Z">
          <w:pPr>
            <w:spacing w:line="560" w:lineRule="exact"/>
            <w:ind w:firstLineChars="200" w:firstLine="600"/>
            <w:jc w:val="left"/>
          </w:pPr>
        </w:pPrChange>
      </w:pPr>
      <w:r w:rsidRPr="00D25C76">
        <w:rPr>
          <w:rFonts w:eastAsia="仿宋_GB2312" w:hint="eastAsia"/>
          <w:color w:val="000000" w:themeColor="text1"/>
          <w:kern w:val="0"/>
          <w:sz w:val="30"/>
          <w:szCs w:val="30"/>
        </w:rPr>
        <w:t>学校（区域）教育信息化发展案例项目每个作品的作者不超过</w:t>
      </w:r>
      <w:r w:rsidRPr="00D25C76">
        <w:rPr>
          <w:rFonts w:eastAsia="仿宋_GB2312"/>
          <w:color w:val="000000" w:themeColor="text1"/>
          <w:kern w:val="0"/>
          <w:sz w:val="30"/>
          <w:szCs w:val="30"/>
        </w:rPr>
        <w:t>5</w:t>
      </w:r>
      <w:r w:rsidRPr="00D25C76">
        <w:rPr>
          <w:rFonts w:eastAsia="仿宋_GB2312" w:hint="eastAsia"/>
          <w:color w:val="000000" w:themeColor="text1"/>
          <w:kern w:val="0"/>
          <w:sz w:val="30"/>
          <w:szCs w:val="30"/>
        </w:rPr>
        <w:t>人，其他项目每个作品的作者不超过</w:t>
      </w:r>
      <w:r w:rsidRPr="00D25C76">
        <w:rPr>
          <w:rFonts w:eastAsia="仿宋_GB2312"/>
          <w:color w:val="000000" w:themeColor="text1"/>
          <w:kern w:val="0"/>
          <w:sz w:val="30"/>
          <w:szCs w:val="30"/>
        </w:rPr>
        <w:t>3</w:t>
      </w:r>
      <w:r w:rsidRPr="00D25C76">
        <w:rPr>
          <w:rFonts w:eastAsia="仿宋_GB2312" w:hint="eastAsia"/>
          <w:color w:val="000000" w:themeColor="text1"/>
          <w:kern w:val="0"/>
          <w:sz w:val="30"/>
          <w:szCs w:val="30"/>
        </w:rPr>
        <w:t>人，不接受以单位名义集体创作的作品。</w:t>
      </w:r>
    </w:p>
    <w:p w:rsidR="007A7AAB" w:rsidRPr="00D25C76" w:rsidRDefault="005446E2">
      <w:pPr>
        <w:adjustRightInd w:val="0"/>
        <w:snapToGrid w:val="0"/>
        <w:spacing w:line="520" w:lineRule="exact"/>
        <w:ind w:firstLineChars="200" w:firstLine="640"/>
        <w:rPr>
          <w:rFonts w:eastAsia="仿宋_GB2312"/>
          <w:bCs/>
          <w:color w:val="000000" w:themeColor="text1"/>
          <w:kern w:val="0"/>
          <w:sz w:val="32"/>
          <w:szCs w:val="32"/>
          <w:rPrChange w:id="204" w:author="文印室排版" w:date="2023-03-22T14:24:00Z">
            <w:rPr>
              <w:rFonts w:eastAsia="仿宋_GB2312"/>
              <w:b/>
              <w:bCs/>
              <w:kern w:val="0"/>
              <w:sz w:val="32"/>
              <w:szCs w:val="32"/>
            </w:rPr>
          </w:rPrChange>
        </w:rPr>
        <w:pPrChange w:id="205" w:author="文印室排版" w:date="2023-03-22T14:24:00Z">
          <w:pPr>
            <w:spacing w:line="560" w:lineRule="exact"/>
            <w:ind w:firstLineChars="200" w:firstLine="643"/>
          </w:pPr>
        </w:pPrChange>
      </w:pPr>
      <w:r w:rsidRPr="00D25C76">
        <w:rPr>
          <w:rFonts w:eastAsia="仿宋_GB2312" w:hint="eastAsia"/>
          <w:bCs/>
          <w:color w:val="000000" w:themeColor="text1"/>
          <w:kern w:val="0"/>
          <w:sz w:val="32"/>
          <w:szCs w:val="32"/>
          <w:rPrChange w:id="206" w:author="文印室排版" w:date="2023-03-22T14:24:00Z">
            <w:rPr>
              <w:rFonts w:eastAsia="仿宋_GB2312" w:hint="eastAsia"/>
              <w:b/>
              <w:bCs/>
              <w:kern w:val="0"/>
              <w:sz w:val="32"/>
              <w:szCs w:val="32"/>
            </w:rPr>
          </w:rPrChange>
        </w:rPr>
        <w:t>（二）辐射推广类</w:t>
      </w:r>
    </w:p>
    <w:p w:rsidR="007A7AAB" w:rsidRPr="00D25C76" w:rsidRDefault="005446E2">
      <w:pPr>
        <w:adjustRightInd w:val="0"/>
        <w:snapToGrid w:val="0"/>
        <w:spacing w:line="520" w:lineRule="exact"/>
        <w:ind w:firstLineChars="200" w:firstLine="600"/>
        <w:rPr>
          <w:rFonts w:eastAsia="仿宋_GB2312"/>
          <w:color w:val="000000" w:themeColor="text1"/>
          <w:sz w:val="30"/>
          <w:szCs w:val="30"/>
          <w:rPrChange w:id="207" w:author="文印室排版" w:date="2023-03-22T14:24:00Z">
            <w:rPr>
              <w:rFonts w:ascii="仿宋_GB2312" w:eastAsia="仿宋_GB2312"/>
              <w:sz w:val="30"/>
              <w:szCs w:val="30"/>
            </w:rPr>
          </w:rPrChange>
        </w:rPr>
        <w:pPrChange w:id="208" w:author="文印室排版" w:date="2023-03-22T14:24:00Z">
          <w:pPr>
            <w:spacing w:line="560" w:lineRule="exact"/>
            <w:ind w:firstLineChars="200" w:firstLine="600"/>
          </w:pPr>
        </w:pPrChange>
      </w:pPr>
      <w:r w:rsidRPr="00D25C76">
        <w:rPr>
          <w:rFonts w:eastAsia="仿宋_GB2312" w:hint="eastAsia"/>
          <w:color w:val="000000" w:themeColor="text1"/>
          <w:sz w:val="30"/>
          <w:szCs w:val="30"/>
          <w:rPrChange w:id="209" w:author="文印室排版" w:date="2023-03-22T14:24:00Z">
            <w:rPr>
              <w:rFonts w:ascii="仿宋_GB2312" w:eastAsia="仿宋_GB2312" w:hint="eastAsia"/>
              <w:sz w:val="30"/>
              <w:szCs w:val="30"/>
            </w:rPr>
          </w:rPrChange>
        </w:rPr>
        <w:t>为促进教师数字化教学成果的辐射引领和区域、学校协调均衡发展，</w:t>
      </w:r>
      <w:r w:rsidRPr="00D25C76">
        <w:rPr>
          <w:rFonts w:eastAsia="仿宋_GB2312" w:hint="eastAsia"/>
          <w:color w:val="000000" w:themeColor="text1"/>
          <w:kern w:val="0"/>
          <w:sz w:val="30"/>
          <w:szCs w:val="30"/>
          <w:rPrChange w:id="210" w:author="文印室排版" w:date="2023-03-22T14:24:00Z">
            <w:rPr>
              <w:rFonts w:eastAsia="仿宋_GB2312" w:hint="eastAsia"/>
              <w:kern w:val="0"/>
              <w:sz w:val="30"/>
              <w:szCs w:val="30"/>
            </w:rPr>
          </w:rPrChange>
        </w:rPr>
        <w:t>支持、鼓励地市间，特别是珠三角地区与粤东西北地区之间、</w:t>
      </w:r>
      <w:proofErr w:type="gramStart"/>
      <w:r w:rsidRPr="00D25C76">
        <w:rPr>
          <w:rFonts w:eastAsia="仿宋_GB2312" w:hint="eastAsia"/>
          <w:color w:val="000000" w:themeColor="text1"/>
          <w:kern w:val="0"/>
          <w:sz w:val="30"/>
          <w:szCs w:val="30"/>
          <w:rPrChange w:id="211" w:author="文印室排版" w:date="2023-03-22T14:24:00Z">
            <w:rPr>
              <w:rFonts w:eastAsia="仿宋_GB2312" w:hint="eastAsia"/>
              <w:kern w:val="0"/>
              <w:sz w:val="30"/>
              <w:szCs w:val="30"/>
            </w:rPr>
          </w:rPrChange>
        </w:rPr>
        <w:t>优质学校</w:t>
      </w:r>
      <w:proofErr w:type="gramEnd"/>
      <w:r w:rsidRPr="00D25C76">
        <w:rPr>
          <w:rFonts w:eastAsia="仿宋_GB2312" w:hint="eastAsia"/>
          <w:color w:val="000000" w:themeColor="text1"/>
          <w:kern w:val="0"/>
          <w:sz w:val="30"/>
          <w:szCs w:val="30"/>
          <w:rPrChange w:id="212" w:author="文印室排版" w:date="2023-03-22T14:24:00Z">
            <w:rPr>
              <w:rFonts w:eastAsia="仿宋_GB2312" w:hint="eastAsia"/>
              <w:kern w:val="0"/>
              <w:sz w:val="30"/>
              <w:szCs w:val="30"/>
            </w:rPr>
          </w:rPrChange>
        </w:rPr>
        <w:t>与普通农村学校之间参照“组团结对帮扶”的方式，结合“名师工作室”“实践共同体”“结对帮扶”</w:t>
      </w:r>
      <w:r w:rsidRPr="00D25C76">
        <w:rPr>
          <w:rFonts w:eastAsia="仿宋_GB2312" w:hint="eastAsia"/>
          <w:color w:val="000000" w:themeColor="text1"/>
          <w:sz w:val="30"/>
          <w:szCs w:val="30"/>
          <w:rPrChange w:id="213" w:author="文印室排版" w:date="2023-03-22T14:24:00Z">
            <w:rPr>
              <w:rFonts w:ascii="仿宋_GB2312" w:eastAsia="仿宋_GB2312" w:hint="eastAsia"/>
              <w:sz w:val="30"/>
              <w:szCs w:val="30"/>
            </w:rPr>
          </w:rPrChange>
        </w:rPr>
        <w:t>、“三个课堂”、“教育乡村振兴”</w:t>
      </w:r>
      <w:r w:rsidRPr="00D25C76">
        <w:rPr>
          <w:rFonts w:eastAsia="仿宋_GB2312" w:hint="eastAsia"/>
          <w:color w:val="000000" w:themeColor="text1"/>
          <w:kern w:val="0"/>
          <w:sz w:val="30"/>
          <w:szCs w:val="30"/>
          <w:rPrChange w:id="214" w:author="文印室排版" w:date="2023-03-22T14:24:00Z">
            <w:rPr>
              <w:rFonts w:eastAsia="仿宋_GB2312" w:hint="eastAsia"/>
              <w:kern w:val="0"/>
              <w:sz w:val="30"/>
              <w:szCs w:val="30"/>
            </w:rPr>
          </w:rPrChange>
        </w:rPr>
        <w:t>等活动项目，其中</w:t>
      </w:r>
      <w:proofErr w:type="gramStart"/>
      <w:r w:rsidRPr="00D25C76">
        <w:rPr>
          <w:rFonts w:eastAsia="仿宋_GB2312" w:hint="eastAsia"/>
          <w:color w:val="000000" w:themeColor="text1"/>
          <w:kern w:val="0"/>
          <w:sz w:val="30"/>
          <w:szCs w:val="30"/>
          <w:rPrChange w:id="215" w:author="文印室排版" w:date="2023-03-22T14:24:00Z">
            <w:rPr>
              <w:rFonts w:eastAsia="仿宋_GB2312" w:hint="eastAsia"/>
              <w:kern w:val="0"/>
              <w:sz w:val="30"/>
              <w:szCs w:val="30"/>
            </w:rPr>
          </w:rPrChange>
        </w:rPr>
        <w:t>主邀方</w:t>
      </w:r>
      <w:proofErr w:type="gramEnd"/>
      <w:r w:rsidRPr="00D25C76">
        <w:rPr>
          <w:rFonts w:eastAsia="仿宋_GB2312" w:hint="eastAsia"/>
          <w:color w:val="000000" w:themeColor="text1"/>
          <w:sz w:val="30"/>
          <w:szCs w:val="30"/>
          <w:rPrChange w:id="216" w:author="文印室排版" w:date="2023-03-22T14:24:00Z">
            <w:rPr>
              <w:rFonts w:ascii="仿宋_GB2312" w:eastAsia="仿宋_GB2312" w:hint="eastAsia"/>
              <w:color w:val="000000"/>
              <w:sz w:val="30"/>
              <w:szCs w:val="30"/>
            </w:rPr>
          </w:rPrChange>
        </w:rPr>
        <w:t>除自身创作形成</w:t>
      </w:r>
      <w:r w:rsidRPr="00D25C76">
        <w:rPr>
          <w:rFonts w:eastAsia="仿宋_GB2312" w:hint="eastAsia"/>
          <w:color w:val="000000" w:themeColor="text1"/>
          <w:kern w:val="0"/>
          <w:sz w:val="30"/>
          <w:szCs w:val="30"/>
          <w:rPrChange w:id="217" w:author="文印室排版" w:date="2023-03-22T14:24:00Z">
            <w:rPr>
              <w:rFonts w:eastAsia="仿宋_GB2312" w:hint="eastAsia"/>
              <w:kern w:val="0"/>
              <w:sz w:val="30"/>
              <w:szCs w:val="30"/>
            </w:rPr>
          </w:rPrChange>
        </w:rPr>
        <w:t>“牵头作品”</w:t>
      </w:r>
      <w:r w:rsidRPr="00D25C76">
        <w:rPr>
          <w:rFonts w:eastAsia="仿宋_GB2312" w:hint="eastAsia"/>
          <w:color w:val="000000" w:themeColor="text1"/>
          <w:sz w:val="30"/>
          <w:szCs w:val="30"/>
          <w:rPrChange w:id="218" w:author="文印室排版" w:date="2023-03-22T14:24:00Z">
            <w:rPr>
              <w:rFonts w:ascii="仿宋_GB2312" w:eastAsia="仿宋_GB2312" w:hint="eastAsia"/>
              <w:color w:val="000000"/>
              <w:sz w:val="30"/>
              <w:szCs w:val="30"/>
            </w:rPr>
          </w:rPrChange>
        </w:rPr>
        <w:t>以外，同时指导跨学校（区域）的</w:t>
      </w:r>
      <w:r w:rsidRPr="00D25C76">
        <w:rPr>
          <w:rFonts w:eastAsia="仿宋_GB2312" w:hint="eastAsia"/>
          <w:color w:val="000000" w:themeColor="text1"/>
          <w:kern w:val="0"/>
          <w:sz w:val="30"/>
          <w:szCs w:val="30"/>
          <w:rPrChange w:id="219" w:author="文印室排版" w:date="2023-03-22T14:24:00Z">
            <w:rPr>
              <w:rFonts w:eastAsia="仿宋_GB2312" w:hint="eastAsia"/>
              <w:kern w:val="0"/>
              <w:sz w:val="30"/>
              <w:szCs w:val="30"/>
            </w:rPr>
          </w:rPrChange>
        </w:rPr>
        <w:t>受邀</w:t>
      </w:r>
      <w:proofErr w:type="gramStart"/>
      <w:r w:rsidRPr="00D25C76">
        <w:rPr>
          <w:rFonts w:eastAsia="仿宋_GB2312" w:hint="eastAsia"/>
          <w:color w:val="000000" w:themeColor="text1"/>
          <w:kern w:val="0"/>
          <w:sz w:val="30"/>
          <w:szCs w:val="30"/>
          <w:rPrChange w:id="220" w:author="文印室排版" w:date="2023-03-22T14:24:00Z">
            <w:rPr>
              <w:rFonts w:eastAsia="仿宋_GB2312" w:hint="eastAsia"/>
              <w:kern w:val="0"/>
              <w:sz w:val="30"/>
              <w:szCs w:val="30"/>
            </w:rPr>
          </w:rPrChange>
        </w:rPr>
        <w:t>方</w:t>
      </w:r>
      <w:r w:rsidRPr="00D25C76">
        <w:rPr>
          <w:rFonts w:eastAsia="仿宋_GB2312" w:hint="eastAsia"/>
          <w:color w:val="000000" w:themeColor="text1"/>
          <w:sz w:val="30"/>
          <w:szCs w:val="30"/>
          <w:rPrChange w:id="221" w:author="文印室排版" w:date="2023-03-22T14:24:00Z">
            <w:rPr>
              <w:rFonts w:ascii="仿宋_GB2312" w:eastAsia="仿宋_GB2312" w:hint="eastAsia"/>
              <w:sz w:val="30"/>
              <w:szCs w:val="30"/>
            </w:rPr>
          </w:rPrChange>
        </w:rPr>
        <w:t>教师</w:t>
      </w:r>
      <w:proofErr w:type="gramEnd"/>
      <w:r w:rsidRPr="00D25C76">
        <w:rPr>
          <w:rFonts w:eastAsia="仿宋_GB2312" w:hint="eastAsia"/>
          <w:color w:val="000000" w:themeColor="text1"/>
          <w:sz w:val="30"/>
          <w:szCs w:val="30"/>
          <w:rPrChange w:id="222" w:author="文印室排版" w:date="2023-03-22T14:24:00Z">
            <w:rPr>
              <w:rFonts w:ascii="仿宋_GB2312" w:eastAsia="仿宋_GB2312" w:hint="eastAsia"/>
              <w:sz w:val="30"/>
              <w:szCs w:val="30"/>
            </w:rPr>
          </w:rPrChange>
        </w:rPr>
        <w:t>团队，运用相关教学理念、策略和方法，形成另</w:t>
      </w:r>
      <w:proofErr w:type="gramStart"/>
      <w:r w:rsidRPr="00D25C76">
        <w:rPr>
          <w:rFonts w:eastAsia="仿宋_GB2312" w:hint="eastAsia"/>
          <w:color w:val="000000" w:themeColor="text1"/>
          <w:sz w:val="30"/>
          <w:szCs w:val="30"/>
          <w:rPrChange w:id="223" w:author="文印室排版" w:date="2023-03-22T14:24:00Z">
            <w:rPr>
              <w:rFonts w:ascii="仿宋_GB2312" w:eastAsia="仿宋_GB2312" w:hint="eastAsia"/>
              <w:sz w:val="30"/>
              <w:szCs w:val="30"/>
            </w:rPr>
          </w:rPrChange>
        </w:rPr>
        <w:t>一件异课同构</w:t>
      </w:r>
      <w:proofErr w:type="gramEnd"/>
      <w:r w:rsidRPr="00D25C76">
        <w:rPr>
          <w:rFonts w:eastAsia="仿宋_GB2312" w:hint="eastAsia"/>
          <w:color w:val="000000" w:themeColor="text1"/>
          <w:sz w:val="30"/>
          <w:szCs w:val="30"/>
          <w:rPrChange w:id="224" w:author="文印室排版" w:date="2023-03-22T14:24:00Z">
            <w:rPr>
              <w:rFonts w:ascii="仿宋_GB2312" w:eastAsia="仿宋_GB2312" w:hint="eastAsia"/>
              <w:sz w:val="30"/>
              <w:szCs w:val="30"/>
            </w:rPr>
          </w:rPrChange>
        </w:rPr>
        <w:t>的“辐射作品”，以推广解决问题的教学策略，并促进形成一批典型案例和一支高水平的信息化教学应用骨干队伍。具体要求如下：</w:t>
      </w:r>
    </w:p>
    <w:p w:rsidR="007A7AAB" w:rsidRPr="00D25C76" w:rsidRDefault="005446E2">
      <w:pPr>
        <w:adjustRightInd w:val="0"/>
        <w:snapToGrid w:val="0"/>
        <w:spacing w:line="520" w:lineRule="exact"/>
        <w:ind w:firstLineChars="200" w:firstLine="600"/>
        <w:rPr>
          <w:rFonts w:eastAsia="仿宋_GB2312"/>
          <w:color w:val="000000" w:themeColor="text1"/>
          <w:sz w:val="30"/>
          <w:szCs w:val="30"/>
          <w:rPrChange w:id="225" w:author="文印室排版" w:date="2023-03-22T14:24:00Z">
            <w:rPr>
              <w:rFonts w:ascii="仿宋_GB2312" w:eastAsia="仿宋_GB2312"/>
              <w:sz w:val="30"/>
              <w:szCs w:val="30"/>
            </w:rPr>
          </w:rPrChange>
        </w:rPr>
        <w:pPrChange w:id="226" w:author="文印室排版" w:date="2023-03-22T14:24:00Z">
          <w:pPr>
            <w:spacing w:line="560" w:lineRule="exact"/>
            <w:ind w:firstLineChars="200" w:firstLine="600"/>
          </w:pPr>
        </w:pPrChange>
      </w:pPr>
      <w:r w:rsidRPr="00D25C76">
        <w:rPr>
          <w:rFonts w:eastAsia="仿宋_GB2312"/>
          <w:color w:val="000000" w:themeColor="text1"/>
          <w:sz w:val="30"/>
          <w:szCs w:val="30"/>
          <w:rPrChange w:id="227" w:author="文印室排版" w:date="2023-03-22T14:24:00Z">
            <w:rPr>
              <w:rFonts w:ascii="仿宋_GB2312" w:eastAsia="仿宋_GB2312"/>
              <w:sz w:val="30"/>
              <w:szCs w:val="30"/>
            </w:rPr>
          </w:rPrChange>
        </w:rPr>
        <w:t>1.</w:t>
      </w:r>
      <w:r w:rsidRPr="00D25C76">
        <w:rPr>
          <w:rFonts w:eastAsia="仿宋_GB2312" w:hint="eastAsia"/>
          <w:color w:val="000000" w:themeColor="text1"/>
          <w:sz w:val="30"/>
          <w:szCs w:val="30"/>
          <w:rPrChange w:id="228" w:author="文印室排版" w:date="2023-03-22T14:24:00Z">
            <w:rPr>
              <w:rFonts w:ascii="仿宋_GB2312" w:eastAsia="仿宋_GB2312" w:hint="eastAsia"/>
              <w:sz w:val="30"/>
              <w:szCs w:val="30"/>
            </w:rPr>
          </w:rPrChange>
        </w:rPr>
        <w:t>各区、学校和实践共同体可自行组建辐射活动的牵头教师团队，制作</w:t>
      </w:r>
      <w:r w:rsidRPr="00D25C76">
        <w:rPr>
          <w:rFonts w:eastAsia="仿宋_GB2312" w:hint="eastAsia"/>
          <w:color w:val="000000" w:themeColor="text1"/>
          <w:kern w:val="0"/>
          <w:sz w:val="30"/>
          <w:szCs w:val="30"/>
          <w:rPrChange w:id="229" w:author="文印室排版" w:date="2023-03-22T14:24:00Z">
            <w:rPr>
              <w:rFonts w:eastAsia="仿宋_GB2312" w:hint="eastAsia"/>
              <w:kern w:val="0"/>
              <w:sz w:val="30"/>
              <w:szCs w:val="30"/>
            </w:rPr>
          </w:rPrChange>
        </w:rPr>
        <w:t>“牵头作品”后，</w:t>
      </w:r>
      <w:r w:rsidRPr="00D25C76">
        <w:rPr>
          <w:rFonts w:eastAsia="仿宋_GB2312" w:hint="eastAsia"/>
          <w:color w:val="000000" w:themeColor="text1"/>
          <w:sz w:val="30"/>
          <w:szCs w:val="30"/>
          <w:rPrChange w:id="230" w:author="文印室排版" w:date="2023-03-22T14:24:00Z">
            <w:rPr>
              <w:rFonts w:ascii="仿宋_GB2312" w:eastAsia="仿宋_GB2312" w:hint="eastAsia"/>
              <w:sz w:val="30"/>
              <w:szCs w:val="30"/>
            </w:rPr>
          </w:rPrChange>
        </w:rPr>
        <w:t>每个牵头团队可跨市、跨区、跨校指导</w:t>
      </w:r>
      <w:r w:rsidRPr="00D25C76">
        <w:rPr>
          <w:rFonts w:eastAsia="仿宋_GB2312"/>
          <w:color w:val="000000" w:themeColor="text1"/>
          <w:sz w:val="30"/>
          <w:szCs w:val="30"/>
          <w:rPrChange w:id="231" w:author="文印室排版" w:date="2023-03-22T14:24:00Z">
            <w:rPr>
              <w:rFonts w:eastAsia="仿宋_GB2312"/>
              <w:sz w:val="30"/>
              <w:szCs w:val="30"/>
            </w:rPr>
          </w:rPrChange>
        </w:rPr>
        <w:t>1-3</w:t>
      </w:r>
      <w:r w:rsidRPr="00D25C76">
        <w:rPr>
          <w:rFonts w:eastAsia="仿宋_GB2312" w:hint="eastAsia"/>
          <w:color w:val="000000" w:themeColor="text1"/>
          <w:sz w:val="30"/>
          <w:szCs w:val="30"/>
          <w:rPrChange w:id="232" w:author="文印室排版" w:date="2023-03-22T14:24:00Z">
            <w:rPr>
              <w:rFonts w:ascii="仿宋_GB2312" w:eastAsia="仿宋_GB2312" w:hint="eastAsia"/>
              <w:sz w:val="30"/>
              <w:szCs w:val="30"/>
            </w:rPr>
          </w:rPrChange>
        </w:rPr>
        <w:t>个来自广东省内其他学校</w:t>
      </w:r>
      <w:proofErr w:type="gramStart"/>
      <w:r w:rsidRPr="00D25C76">
        <w:rPr>
          <w:rFonts w:eastAsia="仿宋_GB2312" w:hint="eastAsia"/>
          <w:color w:val="000000" w:themeColor="text1"/>
          <w:sz w:val="30"/>
          <w:szCs w:val="30"/>
          <w:rPrChange w:id="233" w:author="文印室排版" w:date="2023-03-22T14:24:00Z">
            <w:rPr>
              <w:rFonts w:ascii="仿宋_GB2312" w:eastAsia="仿宋_GB2312" w:hint="eastAsia"/>
              <w:sz w:val="30"/>
              <w:szCs w:val="30"/>
            </w:rPr>
          </w:rPrChange>
        </w:rPr>
        <w:t>的异课同构</w:t>
      </w:r>
      <w:proofErr w:type="gramEnd"/>
      <w:r w:rsidRPr="00D25C76">
        <w:rPr>
          <w:rFonts w:eastAsia="仿宋_GB2312" w:hint="eastAsia"/>
          <w:color w:val="000000" w:themeColor="text1"/>
          <w:sz w:val="30"/>
          <w:szCs w:val="30"/>
          <w:rPrChange w:id="234" w:author="文印室排版" w:date="2023-03-22T14:24:00Z">
            <w:rPr>
              <w:rFonts w:ascii="仿宋_GB2312" w:eastAsia="仿宋_GB2312" w:hint="eastAsia"/>
              <w:sz w:val="30"/>
              <w:szCs w:val="30"/>
            </w:rPr>
          </w:rPrChange>
        </w:rPr>
        <w:t>的“辐射作品”（其中来自省内非广州、深圳、珠海、佛山、东莞和中山市的作品不少于</w:t>
      </w:r>
      <w:r w:rsidRPr="00D25C76">
        <w:rPr>
          <w:rFonts w:eastAsia="仿宋_GB2312"/>
          <w:color w:val="000000" w:themeColor="text1"/>
          <w:sz w:val="30"/>
          <w:szCs w:val="30"/>
          <w:rPrChange w:id="235" w:author="文印室排版" w:date="2023-03-22T14:24:00Z">
            <w:rPr>
              <w:rFonts w:eastAsia="仿宋_GB2312"/>
              <w:sz w:val="30"/>
              <w:szCs w:val="30"/>
            </w:rPr>
          </w:rPrChange>
        </w:rPr>
        <w:t>1</w:t>
      </w:r>
      <w:r w:rsidRPr="00D25C76">
        <w:rPr>
          <w:rFonts w:eastAsia="仿宋_GB2312" w:hint="eastAsia"/>
          <w:color w:val="000000" w:themeColor="text1"/>
          <w:sz w:val="30"/>
          <w:szCs w:val="30"/>
          <w:rPrChange w:id="236" w:author="文印室排版" w:date="2023-03-22T14:24:00Z">
            <w:rPr>
              <w:rFonts w:ascii="仿宋_GB2312" w:eastAsia="仿宋_GB2312" w:hint="eastAsia"/>
              <w:sz w:val="30"/>
              <w:szCs w:val="30"/>
            </w:rPr>
          </w:rPrChange>
        </w:rPr>
        <w:t>个）。</w:t>
      </w:r>
    </w:p>
    <w:p w:rsidR="007A7AAB" w:rsidRPr="00D25C76" w:rsidRDefault="005446E2">
      <w:pPr>
        <w:adjustRightInd w:val="0"/>
        <w:snapToGrid w:val="0"/>
        <w:spacing w:line="520" w:lineRule="exact"/>
        <w:ind w:firstLineChars="200" w:firstLine="600"/>
        <w:rPr>
          <w:rFonts w:eastAsia="仿宋_GB2312"/>
          <w:color w:val="000000" w:themeColor="text1"/>
          <w:sz w:val="30"/>
          <w:szCs w:val="30"/>
          <w:rPrChange w:id="237" w:author="文印室排版" w:date="2023-03-22T14:24:00Z">
            <w:rPr>
              <w:rFonts w:ascii="仿宋_GB2312" w:eastAsia="仿宋_GB2312"/>
              <w:sz w:val="30"/>
              <w:szCs w:val="30"/>
            </w:rPr>
          </w:rPrChange>
        </w:rPr>
        <w:pPrChange w:id="238" w:author="文印室排版" w:date="2023-03-22T14:24:00Z">
          <w:pPr>
            <w:spacing w:line="560" w:lineRule="exact"/>
            <w:ind w:firstLineChars="200" w:firstLine="600"/>
          </w:pPr>
        </w:pPrChange>
      </w:pPr>
      <w:r w:rsidRPr="00D25C76">
        <w:rPr>
          <w:rFonts w:eastAsia="仿宋_GB2312"/>
          <w:color w:val="000000" w:themeColor="text1"/>
          <w:sz w:val="30"/>
          <w:szCs w:val="30"/>
          <w:rPrChange w:id="239" w:author="文印室排版" w:date="2023-03-22T14:24:00Z">
            <w:rPr>
              <w:rFonts w:ascii="仿宋_GB2312" w:eastAsia="仿宋_GB2312"/>
              <w:sz w:val="30"/>
              <w:szCs w:val="30"/>
            </w:rPr>
          </w:rPrChange>
        </w:rPr>
        <w:t>2.</w:t>
      </w:r>
      <w:r w:rsidRPr="00D25C76">
        <w:rPr>
          <w:rFonts w:eastAsia="仿宋_GB2312" w:hint="eastAsia"/>
          <w:color w:val="000000" w:themeColor="text1"/>
          <w:sz w:val="30"/>
          <w:szCs w:val="30"/>
          <w:rPrChange w:id="240" w:author="文印室排版" w:date="2023-03-22T14:24:00Z">
            <w:rPr>
              <w:rFonts w:ascii="仿宋_GB2312" w:eastAsia="仿宋_GB2312" w:hint="eastAsia"/>
              <w:sz w:val="30"/>
              <w:szCs w:val="30"/>
            </w:rPr>
          </w:rPrChange>
        </w:rPr>
        <w:t>如果“辐射作品”来自广州市内的学校，则</w:t>
      </w:r>
      <w:r w:rsidRPr="00D25C76">
        <w:rPr>
          <w:rFonts w:eastAsia="仿宋_GB2312" w:hint="eastAsia"/>
          <w:color w:val="000000" w:themeColor="text1"/>
          <w:kern w:val="0"/>
          <w:sz w:val="30"/>
          <w:szCs w:val="30"/>
          <w:rPrChange w:id="241" w:author="文印室排版" w:date="2023-03-22T14:24:00Z">
            <w:rPr>
              <w:rFonts w:eastAsia="仿宋_GB2312" w:hint="eastAsia"/>
              <w:kern w:val="0"/>
              <w:sz w:val="30"/>
              <w:szCs w:val="30"/>
            </w:rPr>
          </w:rPrChange>
        </w:rPr>
        <w:t>“牵头作品”</w:t>
      </w:r>
      <w:r w:rsidRPr="00D25C76">
        <w:rPr>
          <w:rFonts w:eastAsia="仿宋_GB2312" w:hint="eastAsia"/>
          <w:color w:val="000000" w:themeColor="text1"/>
          <w:sz w:val="30"/>
          <w:szCs w:val="30"/>
          <w:rPrChange w:id="242" w:author="文印室排版" w:date="2023-03-22T14:24:00Z">
            <w:rPr>
              <w:rFonts w:ascii="仿宋_GB2312" w:eastAsia="仿宋_GB2312" w:hint="eastAsia"/>
              <w:sz w:val="30"/>
              <w:szCs w:val="30"/>
            </w:rPr>
          </w:rPrChange>
        </w:rPr>
        <w:t>和“辐射作品”分别在市活动平台报名后，根据指引进行关联。</w:t>
      </w:r>
    </w:p>
    <w:p w:rsidR="007A7AAB" w:rsidRPr="00D25C76" w:rsidDel="006703E0" w:rsidRDefault="005446E2">
      <w:pPr>
        <w:pStyle w:val="2"/>
        <w:adjustRightInd w:val="0"/>
        <w:snapToGrid w:val="0"/>
        <w:spacing w:line="520" w:lineRule="exact"/>
        <w:ind w:firstLineChars="200" w:firstLine="600"/>
        <w:rPr>
          <w:del w:id="243" w:author="文印室排版" w:date="2023-03-22T14:21:00Z"/>
          <w:rFonts w:ascii="Times New Roman" w:eastAsia="仿宋_GB2312" w:hAnsi="Times New Roman"/>
          <w:b w:val="0"/>
          <w:color w:val="000000" w:themeColor="text1"/>
          <w:rPrChange w:id="244" w:author="文印室排版" w:date="2023-03-22T14:24:00Z">
            <w:rPr>
              <w:del w:id="245" w:author="文印室排版" w:date="2023-03-22T14:21:00Z"/>
              <w:rFonts w:eastAsia="仿宋_GB2312"/>
            </w:rPr>
          </w:rPrChange>
        </w:rPr>
        <w:pPrChange w:id="246" w:author="文印室排版" w:date="2023-03-22T14:24:00Z">
          <w:pPr>
            <w:pStyle w:val="2"/>
          </w:pPr>
        </w:pPrChange>
      </w:pPr>
      <w:moveFromRangeStart w:id="247" w:author="文印室排版" w:date="2023-03-22T14:21:00Z" w:name="move130387286"/>
      <w:moveFrom w:id="248" w:author="文印室排版" w:date="2023-03-22T14:21:00Z">
        <w:del w:id="249" w:author="文印室排版" w:date="2023-03-22T14:21:00Z">
          <w:r w:rsidRPr="00D25C76" w:rsidDel="006703E0">
            <w:rPr>
              <w:rFonts w:ascii="Times New Roman" w:eastAsia="仿宋_GB2312"/>
              <w:b w:val="0"/>
              <w:bCs w:val="0"/>
              <w:color w:val="000000" w:themeColor="text1"/>
              <w:sz w:val="30"/>
              <w:szCs w:val="30"/>
              <w:rPrChange w:id="250" w:author="文印室排版" w:date="2023-03-22T14:24:00Z">
                <w:rPr>
                  <w:rFonts w:ascii="仿宋_GB2312" w:eastAsia="仿宋_GB2312"/>
                  <w:b w:val="0"/>
                  <w:bCs w:val="0"/>
                  <w:sz w:val="30"/>
                  <w:szCs w:val="30"/>
                </w:rPr>
              </w:rPrChange>
            </w:rPr>
            <w:delText>3.</w:delText>
          </w:r>
          <w:r w:rsidRPr="00D25C76" w:rsidDel="006703E0">
            <w:rPr>
              <w:rFonts w:ascii="Times New Roman" w:eastAsia="仿宋_GB2312" w:hint="eastAsia"/>
              <w:b w:val="0"/>
              <w:bCs w:val="0"/>
              <w:color w:val="000000" w:themeColor="text1"/>
              <w:sz w:val="30"/>
              <w:szCs w:val="30"/>
              <w:rPrChange w:id="251" w:author="文印室排版" w:date="2023-03-22T14:24:00Z">
                <w:rPr>
                  <w:rFonts w:ascii="仿宋_GB2312" w:eastAsia="仿宋_GB2312" w:hint="eastAsia"/>
                  <w:b w:val="0"/>
                  <w:bCs w:val="0"/>
                  <w:sz w:val="30"/>
                  <w:szCs w:val="30"/>
                </w:rPr>
              </w:rPrChange>
            </w:rPr>
            <w:delText>如果“辐射作品”来自外市的学校，则只需在市活动平台上传“牵头作品”，无需上传</w:delText>
          </w:r>
          <w:r w:rsidRPr="00D25C76" w:rsidDel="006703E0">
            <w:rPr>
              <w:rFonts w:eastAsia="仿宋_GB2312" w:hint="eastAsia"/>
              <w:b w:val="0"/>
              <w:bCs w:val="0"/>
              <w:color w:val="000000" w:themeColor="text1"/>
              <w:kern w:val="0"/>
              <w:sz w:val="30"/>
              <w:szCs w:val="30"/>
              <w:rPrChange w:id="252" w:author="文印室排版" w:date="2023-03-22T14:24:00Z">
                <w:rPr>
                  <w:rFonts w:eastAsia="仿宋_GB2312" w:hint="eastAsia"/>
                  <w:b w:val="0"/>
                  <w:bCs w:val="0"/>
                  <w:kern w:val="0"/>
                  <w:sz w:val="30"/>
                  <w:szCs w:val="30"/>
                </w:rPr>
              </w:rPrChange>
            </w:rPr>
            <w:delText>“辐射作品”。</w:delText>
          </w:r>
        </w:del>
      </w:moveFrom>
      <w:moveFromRangeEnd w:id="247"/>
    </w:p>
    <w:p w:rsidR="006703E0" w:rsidRPr="00D25C76" w:rsidRDefault="006703E0">
      <w:pPr>
        <w:adjustRightInd w:val="0"/>
        <w:snapToGrid w:val="0"/>
        <w:spacing w:line="520" w:lineRule="exact"/>
        <w:ind w:firstLineChars="200" w:firstLine="600"/>
        <w:rPr>
          <w:ins w:id="253" w:author="文印室排版" w:date="2023-03-22T14:21:00Z"/>
          <w:rFonts w:eastAsia="仿宋_GB2312"/>
          <w:color w:val="000000" w:themeColor="text1"/>
          <w:sz w:val="30"/>
          <w:szCs w:val="30"/>
        </w:rPr>
        <w:pPrChange w:id="254" w:author="文印室排版" w:date="2023-03-22T14:24:00Z">
          <w:pPr>
            <w:spacing w:line="560" w:lineRule="exact"/>
            <w:ind w:firstLineChars="200" w:firstLine="602"/>
          </w:pPr>
        </w:pPrChange>
      </w:pPr>
      <w:moveToRangeStart w:id="255" w:author="文印室排版" w:date="2023-03-22T14:21:00Z" w:name="move130387286"/>
      <w:moveTo w:id="256" w:author="文印室排版" w:date="2023-03-22T14:21:00Z">
        <w:r w:rsidRPr="00D25C76">
          <w:rPr>
            <w:rFonts w:eastAsia="仿宋_GB2312"/>
            <w:bCs/>
            <w:color w:val="000000" w:themeColor="text1"/>
            <w:sz w:val="30"/>
            <w:szCs w:val="30"/>
            <w:rPrChange w:id="257" w:author="文印室排版" w:date="2023-03-22T14:24:00Z">
              <w:rPr>
                <w:rFonts w:eastAsia="仿宋_GB2312"/>
                <w:b/>
                <w:bCs/>
                <w:color w:val="000000" w:themeColor="text1"/>
                <w:sz w:val="30"/>
                <w:szCs w:val="30"/>
              </w:rPr>
            </w:rPrChange>
          </w:rPr>
          <w:t>3.</w:t>
        </w:r>
        <w:r w:rsidRPr="00D25C76">
          <w:rPr>
            <w:rFonts w:eastAsia="仿宋_GB2312" w:hint="eastAsia"/>
            <w:bCs/>
            <w:color w:val="000000" w:themeColor="text1"/>
            <w:sz w:val="30"/>
            <w:szCs w:val="30"/>
            <w:rPrChange w:id="258" w:author="文印室排版" w:date="2023-03-22T14:24:00Z">
              <w:rPr>
                <w:rFonts w:eastAsia="仿宋_GB2312" w:hint="eastAsia"/>
                <w:b/>
                <w:bCs/>
                <w:color w:val="000000" w:themeColor="text1"/>
                <w:sz w:val="30"/>
                <w:szCs w:val="30"/>
              </w:rPr>
            </w:rPrChange>
          </w:rPr>
          <w:t>如果“辐射作品”来</w:t>
        </w:r>
        <w:proofErr w:type="gramStart"/>
        <w:r w:rsidRPr="00D25C76">
          <w:rPr>
            <w:rFonts w:eastAsia="仿宋_GB2312" w:hint="eastAsia"/>
            <w:bCs/>
            <w:color w:val="000000" w:themeColor="text1"/>
            <w:sz w:val="30"/>
            <w:szCs w:val="30"/>
            <w:rPrChange w:id="259" w:author="文印室排版" w:date="2023-03-22T14:24:00Z">
              <w:rPr>
                <w:rFonts w:eastAsia="仿宋_GB2312" w:hint="eastAsia"/>
                <w:b/>
                <w:bCs/>
                <w:color w:val="000000" w:themeColor="text1"/>
                <w:sz w:val="30"/>
                <w:szCs w:val="30"/>
              </w:rPr>
            </w:rPrChange>
          </w:rPr>
          <w:t>自外市</w:t>
        </w:r>
        <w:proofErr w:type="gramEnd"/>
        <w:r w:rsidRPr="00D25C76">
          <w:rPr>
            <w:rFonts w:eastAsia="仿宋_GB2312" w:hint="eastAsia"/>
            <w:bCs/>
            <w:color w:val="000000" w:themeColor="text1"/>
            <w:sz w:val="30"/>
            <w:szCs w:val="30"/>
            <w:rPrChange w:id="260" w:author="文印室排版" w:date="2023-03-22T14:24:00Z">
              <w:rPr>
                <w:rFonts w:eastAsia="仿宋_GB2312" w:hint="eastAsia"/>
                <w:b/>
                <w:bCs/>
                <w:color w:val="000000" w:themeColor="text1"/>
                <w:sz w:val="30"/>
                <w:szCs w:val="30"/>
              </w:rPr>
            </w:rPrChange>
          </w:rPr>
          <w:t>的学校，则只需在市活动平台上传“牵头作品”，无需上传</w:t>
        </w:r>
        <w:r w:rsidRPr="00D25C76">
          <w:rPr>
            <w:rFonts w:eastAsia="仿宋_GB2312" w:hint="eastAsia"/>
            <w:color w:val="000000" w:themeColor="text1"/>
            <w:kern w:val="0"/>
            <w:sz w:val="30"/>
            <w:szCs w:val="30"/>
          </w:rPr>
          <w:t>“辐射作品”。</w:t>
        </w:r>
      </w:moveTo>
      <w:moveToRangeEnd w:id="255"/>
    </w:p>
    <w:p w:rsidR="007A7AAB" w:rsidRPr="00D25C76" w:rsidRDefault="005446E2">
      <w:pPr>
        <w:adjustRightInd w:val="0"/>
        <w:snapToGrid w:val="0"/>
        <w:spacing w:line="520" w:lineRule="exact"/>
        <w:ind w:firstLineChars="200" w:firstLine="600"/>
        <w:rPr>
          <w:rFonts w:eastAsia="仿宋_GB2312"/>
          <w:color w:val="000000" w:themeColor="text1"/>
          <w:sz w:val="30"/>
          <w:szCs w:val="30"/>
          <w:rPrChange w:id="261" w:author="文印室排版" w:date="2023-03-22T14:24:00Z">
            <w:rPr>
              <w:rFonts w:ascii="仿宋_GB2312" w:eastAsia="仿宋_GB2312"/>
              <w:sz w:val="30"/>
              <w:szCs w:val="30"/>
            </w:rPr>
          </w:rPrChange>
        </w:rPr>
        <w:pPrChange w:id="262" w:author="文印室排版" w:date="2023-03-22T14:24:00Z">
          <w:pPr>
            <w:spacing w:line="560" w:lineRule="exact"/>
            <w:ind w:firstLineChars="200" w:firstLine="600"/>
          </w:pPr>
        </w:pPrChange>
      </w:pPr>
      <w:r w:rsidRPr="00D25C76">
        <w:rPr>
          <w:rFonts w:eastAsia="仿宋_GB2312"/>
          <w:color w:val="000000" w:themeColor="text1"/>
          <w:sz w:val="30"/>
          <w:szCs w:val="30"/>
          <w:rPrChange w:id="263" w:author="文印室排版" w:date="2023-03-22T14:24:00Z">
            <w:rPr>
              <w:rFonts w:ascii="仿宋_GB2312" w:eastAsia="仿宋_GB2312"/>
              <w:sz w:val="30"/>
              <w:szCs w:val="30"/>
            </w:rPr>
          </w:rPrChange>
        </w:rPr>
        <w:t>4.</w:t>
      </w:r>
      <w:r w:rsidRPr="00D25C76">
        <w:rPr>
          <w:rFonts w:eastAsia="仿宋_GB2312" w:hint="eastAsia"/>
          <w:color w:val="000000" w:themeColor="text1"/>
          <w:kern w:val="0"/>
          <w:sz w:val="30"/>
          <w:szCs w:val="30"/>
          <w:rPrChange w:id="264" w:author="文印室排版" w:date="2023-03-22T14:24:00Z">
            <w:rPr>
              <w:rFonts w:eastAsia="仿宋_GB2312" w:hint="eastAsia"/>
              <w:kern w:val="0"/>
              <w:sz w:val="30"/>
              <w:szCs w:val="30"/>
            </w:rPr>
          </w:rPrChange>
        </w:rPr>
        <w:t>“牵头作品”必须在上传作品时，提交《辐射推广情况说明》文档，详细说明辐射推广工作开展的情况。</w:t>
      </w:r>
    </w:p>
    <w:p w:rsidR="007A7AAB" w:rsidRPr="00D25C76" w:rsidRDefault="005446E2">
      <w:pPr>
        <w:adjustRightInd w:val="0"/>
        <w:snapToGrid w:val="0"/>
        <w:spacing w:line="520" w:lineRule="exact"/>
        <w:ind w:firstLineChars="200" w:firstLine="600"/>
        <w:rPr>
          <w:rFonts w:eastAsia="仿宋_GB2312"/>
          <w:color w:val="000000" w:themeColor="text1"/>
          <w:sz w:val="30"/>
          <w:szCs w:val="30"/>
          <w:rPrChange w:id="265" w:author="文印室排版" w:date="2023-03-22T14:24:00Z">
            <w:rPr>
              <w:rFonts w:ascii="仿宋_GB2312" w:eastAsia="仿宋_GB2312"/>
              <w:sz w:val="30"/>
              <w:szCs w:val="30"/>
            </w:rPr>
          </w:rPrChange>
        </w:rPr>
        <w:pPrChange w:id="266" w:author="文印室排版" w:date="2023-03-22T14:24:00Z">
          <w:pPr>
            <w:spacing w:line="560" w:lineRule="exact"/>
            <w:ind w:firstLineChars="200" w:firstLine="600"/>
          </w:pPr>
        </w:pPrChange>
      </w:pPr>
      <w:r w:rsidRPr="00D25C76">
        <w:rPr>
          <w:rFonts w:eastAsia="仿宋_GB2312"/>
          <w:color w:val="000000" w:themeColor="text1"/>
          <w:sz w:val="30"/>
          <w:szCs w:val="30"/>
          <w:rPrChange w:id="267" w:author="文印室排版" w:date="2023-03-22T14:24:00Z">
            <w:rPr>
              <w:rFonts w:ascii="仿宋_GB2312" w:eastAsia="仿宋_GB2312"/>
              <w:sz w:val="30"/>
              <w:szCs w:val="30"/>
            </w:rPr>
          </w:rPrChange>
        </w:rPr>
        <w:t>5.</w:t>
      </w:r>
      <w:r w:rsidRPr="00D25C76">
        <w:rPr>
          <w:rFonts w:eastAsia="仿宋_GB2312" w:hint="eastAsia"/>
          <w:color w:val="000000" w:themeColor="text1"/>
          <w:kern w:val="0"/>
          <w:sz w:val="30"/>
          <w:szCs w:val="30"/>
          <w:rPrChange w:id="268" w:author="文印室排版" w:date="2023-03-22T14:24:00Z">
            <w:rPr>
              <w:rFonts w:eastAsia="仿宋_GB2312" w:hint="eastAsia"/>
              <w:kern w:val="0"/>
              <w:sz w:val="30"/>
              <w:szCs w:val="30"/>
            </w:rPr>
          </w:rPrChange>
        </w:rPr>
        <w:t>“牵头作品”</w:t>
      </w:r>
      <w:r w:rsidRPr="00D25C76">
        <w:rPr>
          <w:rFonts w:eastAsia="仿宋_GB2312" w:hint="eastAsia"/>
          <w:color w:val="000000" w:themeColor="text1"/>
          <w:sz w:val="30"/>
          <w:szCs w:val="30"/>
          <w:rPrChange w:id="269" w:author="文印室排版" w:date="2023-03-22T14:24:00Z">
            <w:rPr>
              <w:rFonts w:ascii="仿宋_GB2312" w:eastAsia="仿宋_GB2312" w:hint="eastAsia"/>
              <w:sz w:val="30"/>
              <w:szCs w:val="30"/>
            </w:rPr>
          </w:rPrChange>
        </w:rPr>
        <w:t>和</w:t>
      </w:r>
      <w:proofErr w:type="gramStart"/>
      <w:r w:rsidRPr="00D25C76">
        <w:rPr>
          <w:rFonts w:eastAsia="仿宋_GB2312" w:hint="eastAsia"/>
          <w:color w:val="000000" w:themeColor="text1"/>
          <w:sz w:val="30"/>
          <w:szCs w:val="30"/>
          <w:rPrChange w:id="270" w:author="文印室排版" w:date="2023-03-22T14:24:00Z">
            <w:rPr>
              <w:rFonts w:ascii="仿宋_GB2312" w:eastAsia="仿宋_GB2312" w:hint="eastAsia"/>
              <w:sz w:val="30"/>
              <w:szCs w:val="30"/>
            </w:rPr>
          </w:rPrChange>
        </w:rPr>
        <w:t>异课</w:t>
      </w:r>
      <w:proofErr w:type="gramEnd"/>
      <w:r w:rsidRPr="00D25C76">
        <w:rPr>
          <w:rFonts w:eastAsia="仿宋_GB2312" w:hint="eastAsia"/>
          <w:color w:val="000000" w:themeColor="text1"/>
          <w:sz w:val="30"/>
          <w:szCs w:val="30"/>
          <w:rPrChange w:id="271" w:author="文印室排版" w:date="2023-03-22T14:24:00Z">
            <w:rPr>
              <w:rFonts w:ascii="仿宋_GB2312" w:eastAsia="仿宋_GB2312" w:hint="eastAsia"/>
              <w:sz w:val="30"/>
              <w:szCs w:val="30"/>
            </w:rPr>
          </w:rPrChange>
        </w:rPr>
        <w:t>同构的“辐射作品”，分别按各自教师所在校归属地，参加相应区、地市的评比活动。</w:t>
      </w:r>
    </w:p>
    <w:p w:rsidR="006703E0" w:rsidRPr="00D25C76" w:rsidRDefault="006703E0">
      <w:pPr>
        <w:adjustRightInd w:val="0"/>
        <w:snapToGrid w:val="0"/>
        <w:spacing w:line="520" w:lineRule="exact"/>
        <w:ind w:firstLineChars="200" w:firstLine="600"/>
        <w:rPr>
          <w:ins w:id="272" w:author="文印室排版" w:date="2023-03-22T14:21:00Z"/>
          <w:rFonts w:eastAsia="仿宋_GB2312"/>
          <w:color w:val="000000" w:themeColor="text1"/>
          <w:sz w:val="30"/>
          <w:szCs w:val="30"/>
        </w:rPr>
        <w:pPrChange w:id="273" w:author="文印室排版" w:date="2023-03-22T14:24:00Z">
          <w:pPr>
            <w:spacing w:line="560" w:lineRule="exact"/>
            <w:ind w:firstLineChars="200" w:firstLine="600"/>
          </w:pPr>
        </w:pPrChange>
      </w:pPr>
      <w:moveToRangeStart w:id="274" w:author="文印室排版" w:date="2023-03-22T14:21:00Z" w:name="move130387305"/>
      <w:moveTo w:id="275" w:author="文印室排版" w:date="2023-03-22T14:21:00Z">
        <w:r w:rsidRPr="00D25C76">
          <w:rPr>
            <w:rFonts w:eastAsia="仿宋_GB2312" w:hint="eastAsia"/>
            <w:color w:val="000000" w:themeColor="text1"/>
            <w:sz w:val="30"/>
            <w:szCs w:val="30"/>
          </w:rPr>
          <w:t>请各活动组织部门积极创设机制，协助参加活动的教师建立跨区域结对联系。同时，严格按照项目要求、数量报送作品，并对上报作品信息的准确性、完整性负责。</w:t>
        </w:r>
      </w:moveTo>
      <w:moveToRangeEnd w:id="274"/>
    </w:p>
    <w:p w:rsidR="007A7AAB" w:rsidRPr="00D25C76" w:rsidRDefault="006703E0">
      <w:pPr>
        <w:adjustRightInd w:val="0"/>
        <w:snapToGrid w:val="0"/>
        <w:spacing w:line="520" w:lineRule="exact"/>
        <w:ind w:firstLineChars="200" w:firstLine="600"/>
        <w:rPr>
          <w:ins w:id="276" w:author="文印室排版" w:date="2023-03-22T14:21:00Z"/>
          <w:rFonts w:eastAsia="仿宋_GB2312"/>
          <w:color w:val="000000" w:themeColor="text1"/>
          <w:sz w:val="30"/>
          <w:szCs w:val="30"/>
        </w:rPr>
        <w:pPrChange w:id="277" w:author="文印室排版" w:date="2023-03-22T14:24:00Z">
          <w:pPr>
            <w:spacing w:line="560" w:lineRule="exact"/>
            <w:ind w:firstLineChars="200" w:firstLine="600"/>
          </w:pPr>
        </w:pPrChange>
      </w:pPr>
      <w:moveToRangeStart w:id="278" w:author="文印室排版" w:date="2023-03-22T14:21:00Z" w:name="move130387310"/>
      <w:moveTo w:id="279" w:author="文印室排版" w:date="2023-03-22T14:21:00Z">
        <w:r w:rsidRPr="00D25C76">
          <w:rPr>
            <w:rFonts w:eastAsia="仿宋_GB2312" w:hint="eastAsia"/>
            <w:color w:val="000000" w:themeColor="text1"/>
            <w:sz w:val="30"/>
            <w:szCs w:val="30"/>
          </w:rPr>
          <w:t>注：同一个作品只能在</w:t>
        </w:r>
        <w:r w:rsidRPr="00D25C76">
          <w:rPr>
            <w:rFonts w:eastAsia="仿宋_GB2312" w:hint="eastAsia"/>
            <w:color w:val="000000" w:themeColor="text1"/>
            <w:kern w:val="0"/>
            <w:sz w:val="30"/>
            <w:szCs w:val="30"/>
          </w:rPr>
          <w:t>常规创作类和辐射推广类这两个类别中选择其中一类报送，不能同时报两个类别。</w:t>
        </w:r>
      </w:moveTo>
      <w:moveFromRangeStart w:id="280" w:author="文印室排版" w:date="2023-03-22T14:21:00Z" w:name="move130387305"/>
      <w:moveToRangeEnd w:id="278"/>
      <w:moveFrom w:id="281" w:author="文印室排版" w:date="2023-03-22T14:21:00Z">
        <w:r w:rsidR="005446E2" w:rsidRPr="00D25C76" w:rsidDel="006703E0">
          <w:rPr>
            <w:rFonts w:eastAsia="仿宋_GB2312" w:hint="eastAsia"/>
            <w:color w:val="000000" w:themeColor="text1"/>
            <w:sz w:val="30"/>
            <w:szCs w:val="30"/>
            <w:rPrChange w:id="282" w:author="文印室排版" w:date="2023-03-22T14:24:00Z">
              <w:rPr>
                <w:rFonts w:ascii="仿宋_GB2312" w:eastAsia="仿宋_GB2312" w:hint="eastAsia"/>
                <w:color w:val="000000"/>
                <w:sz w:val="30"/>
                <w:szCs w:val="30"/>
              </w:rPr>
            </w:rPrChange>
          </w:rPr>
          <w:t>请各活动组织部门积极创设机制，协助参加活动的教师建立跨区域结对联系。同时，严格按照项目要求、数量报送作品，并对上报作品信息的准确性、完整性负责。</w:t>
        </w:r>
      </w:moveFrom>
      <w:moveFromRangeEnd w:id="280"/>
    </w:p>
    <w:p w:rsidR="006703E0" w:rsidRPr="00D25C76" w:rsidDel="006703E0" w:rsidRDefault="006703E0">
      <w:pPr>
        <w:pStyle w:val="2"/>
        <w:spacing w:line="520" w:lineRule="exact"/>
        <w:rPr>
          <w:del w:id="283" w:author="文印室排版" w:date="2023-03-22T14:21:00Z"/>
          <w:color w:val="000000" w:themeColor="text1"/>
          <w:rPrChange w:id="284" w:author="文印室排版" w:date="2023-03-22T14:24:00Z">
            <w:rPr>
              <w:del w:id="285" w:author="文印室排版" w:date="2023-03-22T14:21:00Z"/>
              <w:rFonts w:ascii="仿宋_GB2312" w:eastAsia="仿宋_GB2312"/>
              <w:color w:val="000000"/>
              <w:sz w:val="30"/>
              <w:szCs w:val="30"/>
            </w:rPr>
          </w:rPrChange>
        </w:rPr>
        <w:pPrChange w:id="286" w:author="文印室排版" w:date="2023-03-22T14:22:00Z">
          <w:pPr>
            <w:spacing w:line="560" w:lineRule="exact"/>
            <w:ind w:firstLineChars="200" w:firstLine="600"/>
          </w:pPr>
        </w:pPrChange>
      </w:pPr>
    </w:p>
    <w:p w:rsidR="007A7AAB" w:rsidRPr="00D25C76" w:rsidDel="006703E0" w:rsidRDefault="005446E2" w:rsidP="00562EA7">
      <w:pPr>
        <w:pStyle w:val="2"/>
        <w:adjustRightInd w:val="0"/>
        <w:snapToGrid w:val="0"/>
        <w:spacing w:line="520" w:lineRule="exact"/>
        <w:ind w:firstLineChars="200" w:firstLine="602"/>
        <w:rPr>
          <w:del w:id="287" w:author="文印室排版" w:date="2023-03-22T14:21:00Z"/>
          <w:rFonts w:ascii="Times New Roman" w:eastAsia="仿宋_GB2312" w:hAnsi="Times New Roman"/>
          <w:b w:val="0"/>
          <w:color w:val="000000" w:themeColor="text1"/>
          <w:rPrChange w:id="288" w:author="文印室排版" w:date="2023-03-22T14:24:00Z">
            <w:rPr>
              <w:del w:id="289" w:author="文印室排版" w:date="2023-03-22T14:21:00Z"/>
              <w:rFonts w:eastAsia="仿宋_GB2312"/>
            </w:rPr>
          </w:rPrChange>
        </w:rPr>
        <w:pPrChange w:id="290" w:author="文印室排版" w:date="2023-03-22T14:27:00Z">
          <w:pPr>
            <w:pStyle w:val="2"/>
          </w:pPr>
        </w:pPrChange>
      </w:pPr>
      <w:moveFromRangeStart w:id="291" w:author="文印室排版" w:date="2023-03-22T14:21:00Z" w:name="move130387310"/>
      <w:moveFrom w:id="292" w:author="文印室排版" w:date="2023-03-22T14:21:00Z">
        <w:del w:id="293" w:author="文印室排版" w:date="2023-03-22T14:21:00Z">
          <w:r w:rsidRPr="00D25C76" w:rsidDel="006703E0">
            <w:rPr>
              <w:rFonts w:ascii="Times New Roman" w:eastAsia="仿宋_GB2312" w:hAnsi="Times New Roman" w:hint="eastAsia"/>
              <w:color w:val="000000" w:themeColor="text1"/>
              <w:sz w:val="30"/>
              <w:szCs w:val="30"/>
              <w:rPrChange w:id="294" w:author="文印室排版" w:date="2023-03-22T14:24:00Z">
                <w:rPr>
                  <w:rFonts w:ascii="仿宋_GB2312" w:eastAsia="仿宋_GB2312" w:hint="eastAsia"/>
                  <w:color w:val="000000"/>
                  <w:sz w:val="30"/>
                  <w:szCs w:val="30"/>
                </w:rPr>
              </w:rPrChange>
            </w:rPr>
            <w:delText>注：同一个作品只能在</w:delText>
          </w:r>
          <w:r w:rsidRPr="00D25C76" w:rsidDel="006703E0">
            <w:rPr>
              <w:rFonts w:ascii="Times New Roman" w:eastAsia="仿宋_GB2312" w:hAnsi="Times New Roman" w:hint="eastAsia"/>
              <w:color w:val="000000" w:themeColor="text1"/>
              <w:kern w:val="0"/>
              <w:sz w:val="30"/>
              <w:szCs w:val="30"/>
              <w:rPrChange w:id="295" w:author="文印室排版" w:date="2023-03-22T14:24:00Z">
                <w:rPr>
                  <w:rFonts w:eastAsia="仿宋_GB2312" w:hint="eastAsia"/>
                  <w:color w:val="000000" w:themeColor="text1"/>
                  <w:kern w:val="0"/>
                  <w:sz w:val="30"/>
                  <w:szCs w:val="30"/>
                </w:rPr>
              </w:rPrChange>
            </w:rPr>
            <w:delText>常规创作类和辐射推广类这两个类别中选择其中一类报送，不能同时报两个类别。</w:delText>
          </w:r>
        </w:del>
      </w:moveFrom>
      <w:moveFromRangeEnd w:id="291"/>
    </w:p>
    <w:p w:rsidR="007A7AAB" w:rsidRPr="00D25C76" w:rsidRDefault="007A7AAB">
      <w:pPr>
        <w:pStyle w:val="a9"/>
        <w:adjustRightInd w:val="0"/>
        <w:snapToGrid w:val="0"/>
        <w:spacing w:line="520" w:lineRule="exact"/>
        <w:ind w:firstLineChars="0" w:firstLine="0"/>
        <w:rPr>
          <w:rFonts w:ascii="Times New Roman" w:hAnsi="Times New Roman" w:cs="Times New Roman"/>
          <w:sz w:val="36"/>
          <w:szCs w:val="36"/>
          <w:rPrChange w:id="296" w:author="文印室排版" w:date="2023-03-22T14:24:00Z">
            <w:rPr>
              <w:sz w:val="36"/>
              <w:szCs w:val="36"/>
            </w:rPr>
          </w:rPrChange>
        </w:rPr>
        <w:pPrChange w:id="297" w:author="文印室排版" w:date="2023-03-22T14:22:00Z">
          <w:pPr>
            <w:pStyle w:val="a9"/>
            <w:ind w:firstLine="720"/>
          </w:pPr>
        </w:pPrChange>
      </w:pPr>
    </w:p>
    <w:p w:rsidR="007A7AAB" w:rsidRPr="00D25C76" w:rsidRDefault="005446E2">
      <w:pPr>
        <w:pStyle w:val="a9"/>
        <w:adjustRightInd w:val="0"/>
        <w:snapToGrid w:val="0"/>
        <w:spacing w:line="520" w:lineRule="exact"/>
        <w:ind w:firstLine="720"/>
        <w:rPr>
          <w:rFonts w:ascii="Times New Roman" w:hAnsi="Times New Roman" w:cs="Times New Roman"/>
          <w:sz w:val="36"/>
          <w:szCs w:val="36"/>
          <w:rPrChange w:id="298" w:author="文印室排版" w:date="2023-03-22T14:24:00Z">
            <w:rPr>
              <w:sz w:val="36"/>
              <w:szCs w:val="36"/>
            </w:rPr>
          </w:rPrChange>
        </w:rPr>
        <w:pPrChange w:id="299" w:author="文印室排版" w:date="2023-03-22T14:24:00Z">
          <w:pPr>
            <w:pStyle w:val="a9"/>
            <w:ind w:firstLine="720"/>
          </w:pPr>
        </w:pPrChange>
      </w:pPr>
      <w:r w:rsidRPr="00D25C76">
        <w:rPr>
          <w:rFonts w:ascii="Times New Roman" w:hAnsi="Times New Roman" w:cs="Times New Roman" w:hint="eastAsia"/>
          <w:sz w:val="36"/>
          <w:szCs w:val="36"/>
          <w:rPrChange w:id="300" w:author="文印室排版" w:date="2023-03-22T14:24:00Z">
            <w:rPr>
              <w:rFonts w:hint="eastAsia"/>
              <w:sz w:val="36"/>
              <w:szCs w:val="36"/>
            </w:rPr>
          </w:rPrChange>
        </w:rPr>
        <w:t>五、作品报送</w:t>
      </w:r>
    </w:p>
    <w:p w:rsidR="007A7AAB" w:rsidRPr="00D25C76" w:rsidRDefault="005446E2">
      <w:pPr>
        <w:adjustRightInd w:val="0"/>
        <w:snapToGrid w:val="0"/>
        <w:spacing w:line="520" w:lineRule="exact"/>
        <w:ind w:firstLineChars="200" w:firstLine="640"/>
        <w:rPr>
          <w:rFonts w:eastAsia="仿宋_GB2312"/>
          <w:bCs/>
          <w:color w:val="000000" w:themeColor="text1"/>
          <w:sz w:val="32"/>
          <w:szCs w:val="32"/>
          <w:rPrChange w:id="301" w:author="文印室排版" w:date="2023-03-22T14:24:00Z">
            <w:rPr>
              <w:rFonts w:ascii="仿宋_GB2312" w:eastAsia="仿宋_GB2312"/>
              <w:b/>
              <w:bCs/>
              <w:sz w:val="32"/>
              <w:szCs w:val="32"/>
            </w:rPr>
          </w:rPrChange>
        </w:rPr>
        <w:pPrChange w:id="302" w:author="文印室排版" w:date="2023-03-22T14:24:00Z">
          <w:pPr>
            <w:ind w:firstLineChars="200" w:firstLine="643"/>
          </w:pPr>
        </w:pPrChange>
      </w:pPr>
      <w:r w:rsidRPr="00D25C76">
        <w:rPr>
          <w:rFonts w:eastAsia="仿宋_GB2312" w:hint="eastAsia"/>
          <w:bCs/>
          <w:color w:val="000000" w:themeColor="text1"/>
          <w:sz w:val="32"/>
          <w:szCs w:val="32"/>
          <w:rPrChange w:id="303" w:author="文印室排版" w:date="2023-03-22T14:24:00Z">
            <w:rPr>
              <w:rFonts w:ascii="仿宋_GB2312" w:eastAsia="仿宋_GB2312" w:hint="eastAsia"/>
              <w:b/>
              <w:bCs/>
              <w:sz w:val="32"/>
              <w:szCs w:val="32"/>
            </w:rPr>
          </w:rPrChange>
        </w:rPr>
        <w:t>（一）报送时间及报送方法</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Change w:id="304" w:author="文印室排版" w:date="2023-03-22T14:24:00Z">
            <w:rPr>
              <w:rFonts w:eastAsia="仿宋_GB2312"/>
              <w:kern w:val="0"/>
              <w:sz w:val="30"/>
              <w:szCs w:val="30"/>
            </w:rPr>
          </w:rPrChange>
        </w:rPr>
        <w:pPrChange w:id="305"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Change w:id="306" w:author="文印室排版" w:date="2023-03-22T14:24:00Z">
            <w:rPr>
              <w:rFonts w:eastAsia="仿宋_GB2312" w:hint="eastAsia"/>
              <w:kern w:val="0"/>
              <w:sz w:val="30"/>
              <w:szCs w:val="30"/>
            </w:rPr>
          </w:rPrChange>
        </w:rPr>
        <w:t>各参赛者须在本校或本区规定的报送时间内按要求报送作品。</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Change w:id="307" w:author="文印室排版" w:date="2023-03-22T14:24:00Z">
            <w:rPr>
              <w:rFonts w:eastAsia="仿宋_GB2312"/>
              <w:kern w:val="0"/>
              <w:sz w:val="30"/>
              <w:szCs w:val="30"/>
            </w:rPr>
          </w:rPrChange>
        </w:rPr>
        <w:pPrChange w:id="308"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Change w:id="309" w:author="文印室排版" w:date="2023-03-22T14:24:00Z">
            <w:rPr>
              <w:rFonts w:eastAsia="仿宋_GB2312" w:hint="eastAsia"/>
              <w:kern w:val="0"/>
              <w:sz w:val="30"/>
              <w:szCs w:val="30"/>
            </w:rPr>
          </w:rPrChange>
        </w:rPr>
        <w:t>请各市属高校、各区、局属各学校（以下简称“各组织单位”）在</w:t>
      </w:r>
      <w:r w:rsidRPr="00D25C76">
        <w:rPr>
          <w:rFonts w:eastAsia="仿宋_GB2312"/>
          <w:color w:val="000000" w:themeColor="text1"/>
          <w:kern w:val="0"/>
          <w:sz w:val="30"/>
          <w:szCs w:val="30"/>
          <w:rPrChange w:id="310" w:author="文印室排版" w:date="2023-03-22T14:24:00Z">
            <w:rPr>
              <w:rFonts w:eastAsia="仿宋_GB2312"/>
              <w:kern w:val="0"/>
              <w:sz w:val="30"/>
              <w:szCs w:val="30"/>
            </w:rPr>
          </w:rPrChange>
        </w:rPr>
        <w:t>2023</w:t>
      </w:r>
      <w:r w:rsidRPr="00D25C76">
        <w:rPr>
          <w:rFonts w:eastAsia="仿宋_GB2312" w:hint="eastAsia"/>
          <w:color w:val="000000" w:themeColor="text1"/>
          <w:kern w:val="0"/>
          <w:sz w:val="30"/>
          <w:szCs w:val="30"/>
          <w:rPrChange w:id="311" w:author="文印室排版" w:date="2023-03-22T14:24:00Z">
            <w:rPr>
              <w:rFonts w:eastAsia="仿宋_GB2312" w:hint="eastAsia"/>
              <w:kern w:val="0"/>
              <w:sz w:val="30"/>
              <w:szCs w:val="30"/>
            </w:rPr>
          </w:rPrChange>
        </w:rPr>
        <w:t>年</w:t>
      </w:r>
      <w:r w:rsidRPr="00D25C76">
        <w:rPr>
          <w:rFonts w:eastAsia="仿宋_GB2312"/>
          <w:color w:val="000000" w:themeColor="text1"/>
          <w:kern w:val="0"/>
          <w:sz w:val="30"/>
          <w:szCs w:val="30"/>
          <w:rPrChange w:id="312" w:author="文印室排版" w:date="2023-03-22T14:24:00Z">
            <w:rPr>
              <w:rFonts w:eastAsia="仿宋_GB2312"/>
              <w:kern w:val="0"/>
              <w:sz w:val="30"/>
              <w:szCs w:val="30"/>
            </w:rPr>
          </w:rPrChange>
        </w:rPr>
        <w:t>6</w:t>
      </w:r>
      <w:r w:rsidRPr="00D25C76">
        <w:rPr>
          <w:rFonts w:eastAsia="仿宋_GB2312" w:hint="eastAsia"/>
          <w:color w:val="000000" w:themeColor="text1"/>
          <w:kern w:val="0"/>
          <w:sz w:val="30"/>
          <w:szCs w:val="30"/>
          <w:rPrChange w:id="313" w:author="文印室排版" w:date="2023-03-22T14:24:00Z">
            <w:rPr>
              <w:rFonts w:eastAsia="仿宋_GB2312" w:hint="eastAsia"/>
              <w:kern w:val="0"/>
              <w:sz w:val="30"/>
              <w:szCs w:val="30"/>
            </w:rPr>
          </w:rPrChange>
        </w:rPr>
        <w:t>月</w:t>
      </w:r>
      <w:r w:rsidRPr="00D25C76">
        <w:rPr>
          <w:rFonts w:eastAsia="仿宋_GB2312"/>
          <w:color w:val="000000" w:themeColor="text1"/>
          <w:kern w:val="0"/>
          <w:sz w:val="30"/>
          <w:szCs w:val="30"/>
          <w:rPrChange w:id="314" w:author="文印室排版" w:date="2023-03-22T14:24:00Z">
            <w:rPr>
              <w:rFonts w:eastAsia="仿宋_GB2312"/>
              <w:kern w:val="0"/>
              <w:sz w:val="30"/>
              <w:szCs w:val="30"/>
            </w:rPr>
          </w:rPrChange>
        </w:rPr>
        <w:t>1</w:t>
      </w:r>
      <w:r w:rsidRPr="00D25C76">
        <w:rPr>
          <w:rFonts w:eastAsia="仿宋_GB2312" w:hint="eastAsia"/>
          <w:color w:val="000000" w:themeColor="text1"/>
          <w:kern w:val="0"/>
          <w:sz w:val="30"/>
          <w:szCs w:val="30"/>
          <w:rPrChange w:id="315" w:author="文印室排版" w:date="2023-03-22T14:24:00Z">
            <w:rPr>
              <w:rFonts w:eastAsia="仿宋_GB2312" w:hint="eastAsia"/>
              <w:kern w:val="0"/>
              <w:sz w:val="30"/>
              <w:szCs w:val="30"/>
            </w:rPr>
          </w:rPrChange>
        </w:rPr>
        <w:t>日前，按要求推荐作品到广州市师生信息素养提升实践活动平台（网址：</w:t>
      </w:r>
      <w:r w:rsidRPr="00D25C76">
        <w:rPr>
          <w:rFonts w:eastAsia="仿宋_GB2312"/>
          <w:color w:val="000000" w:themeColor="text1"/>
          <w:kern w:val="0"/>
          <w:sz w:val="30"/>
          <w:szCs w:val="30"/>
          <w:rPrChange w:id="316" w:author="文印室排版" w:date="2023-03-22T14:24:00Z">
            <w:rPr>
              <w:rFonts w:eastAsia="仿宋_GB2312"/>
              <w:kern w:val="0"/>
              <w:sz w:val="30"/>
              <w:szCs w:val="30"/>
            </w:rPr>
          </w:rPrChange>
        </w:rPr>
        <w:t>http://ss.gzjkw.net</w:t>
      </w:r>
      <w:r w:rsidRPr="00D25C76">
        <w:rPr>
          <w:rFonts w:eastAsia="仿宋_GB2312" w:hint="eastAsia"/>
          <w:color w:val="000000" w:themeColor="text1"/>
          <w:kern w:val="0"/>
          <w:sz w:val="30"/>
          <w:szCs w:val="30"/>
          <w:rPrChange w:id="317" w:author="文印室排版" w:date="2023-03-22T14:24:00Z">
            <w:rPr>
              <w:rFonts w:eastAsia="仿宋_GB2312" w:hint="eastAsia"/>
              <w:kern w:val="0"/>
              <w:sz w:val="30"/>
              <w:szCs w:val="30"/>
            </w:rPr>
          </w:rPrChange>
        </w:rPr>
        <w:t>）的“教师活动”子系统——广州市教育教学信息化创新应用评奖活动管理平台（以下简称“活动管理平台”）。</w:t>
      </w:r>
    </w:p>
    <w:p w:rsidR="007A7AAB" w:rsidRPr="00D25C76" w:rsidRDefault="005446E2">
      <w:pPr>
        <w:adjustRightInd w:val="0"/>
        <w:snapToGrid w:val="0"/>
        <w:spacing w:line="520" w:lineRule="exact"/>
        <w:ind w:firstLineChars="200" w:firstLine="640"/>
        <w:rPr>
          <w:rFonts w:eastAsia="仿宋_GB2312"/>
          <w:bCs/>
          <w:color w:val="000000" w:themeColor="text1"/>
          <w:sz w:val="32"/>
          <w:szCs w:val="32"/>
          <w:rPrChange w:id="318" w:author="文印室排版" w:date="2023-03-22T14:24:00Z">
            <w:rPr>
              <w:rFonts w:ascii="仿宋_GB2312" w:eastAsia="仿宋_GB2312"/>
              <w:b/>
              <w:bCs/>
              <w:sz w:val="32"/>
              <w:szCs w:val="32"/>
            </w:rPr>
          </w:rPrChange>
        </w:rPr>
        <w:pPrChange w:id="319" w:author="文印室排版" w:date="2023-03-22T14:24:00Z">
          <w:pPr>
            <w:ind w:firstLineChars="200" w:firstLine="643"/>
          </w:pPr>
        </w:pPrChange>
      </w:pPr>
      <w:r w:rsidRPr="00D25C76">
        <w:rPr>
          <w:rFonts w:eastAsia="仿宋_GB2312" w:hint="eastAsia"/>
          <w:bCs/>
          <w:color w:val="000000" w:themeColor="text1"/>
          <w:sz w:val="32"/>
          <w:szCs w:val="32"/>
          <w:rPrChange w:id="320" w:author="文印室排版" w:date="2023-03-22T14:24:00Z">
            <w:rPr>
              <w:rFonts w:ascii="仿宋_GB2312" w:eastAsia="仿宋_GB2312" w:hint="eastAsia"/>
              <w:b/>
              <w:bCs/>
              <w:sz w:val="32"/>
              <w:szCs w:val="32"/>
            </w:rPr>
          </w:rPrChange>
        </w:rPr>
        <w:t>（二）报送限额</w:t>
      </w:r>
    </w:p>
    <w:tbl>
      <w:tblPr>
        <w:tblW w:w="9140" w:type="dxa"/>
        <w:jc w:val="center"/>
        <w:tblInd w:w="-1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Change w:id="321" w:author="文印室排版" w:date="2023-03-22T14:25:00Z">
          <w:tblPr>
            <w:tblW w:w="90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PrChange>
      </w:tblPr>
      <w:tblGrid>
        <w:gridCol w:w="1276"/>
        <w:gridCol w:w="993"/>
        <w:gridCol w:w="965"/>
        <w:gridCol w:w="983"/>
        <w:gridCol w:w="967"/>
        <w:gridCol w:w="967"/>
        <w:gridCol w:w="1004"/>
        <w:gridCol w:w="992"/>
        <w:gridCol w:w="985"/>
        <w:gridCol w:w="8"/>
        <w:tblGridChange w:id="322">
          <w:tblGrid>
            <w:gridCol w:w="1526"/>
            <w:gridCol w:w="850"/>
            <w:gridCol w:w="757"/>
            <w:gridCol w:w="983"/>
            <w:gridCol w:w="967"/>
            <w:gridCol w:w="967"/>
            <w:gridCol w:w="1004"/>
            <w:gridCol w:w="992"/>
            <w:gridCol w:w="985"/>
            <w:gridCol w:w="8"/>
          </w:tblGrid>
        </w:tblGridChange>
      </w:tblGrid>
      <w:tr w:rsidR="00D25C76" w:rsidRPr="00D25C76" w:rsidTr="00D25C76">
        <w:trPr>
          <w:trHeight w:val="525"/>
          <w:jc w:val="center"/>
          <w:trPrChange w:id="323" w:author="文印室排版" w:date="2023-03-22T14:25:00Z">
            <w:trPr>
              <w:trHeight w:val="525"/>
              <w:jc w:val="center"/>
            </w:trPr>
          </w:trPrChange>
        </w:trPr>
        <w:tc>
          <w:tcPr>
            <w:tcW w:w="1276" w:type="dxa"/>
            <w:vMerge w:val="restart"/>
            <w:tcBorders>
              <w:top w:val="single" w:sz="4" w:space="0" w:color="auto"/>
              <w:left w:val="single" w:sz="4" w:space="0" w:color="auto"/>
              <w:right w:val="single" w:sz="4" w:space="0" w:color="auto"/>
              <w:tl2br w:val="single" w:sz="4" w:space="0" w:color="auto"/>
            </w:tcBorders>
            <w:vAlign w:val="center"/>
            <w:tcPrChange w:id="324" w:author="文印室排版" w:date="2023-03-22T14:25:00Z">
              <w:tcPr>
                <w:tcW w:w="1526" w:type="dxa"/>
                <w:vMerge w:val="restart"/>
                <w:tcBorders>
                  <w:top w:val="single" w:sz="4" w:space="0" w:color="auto"/>
                  <w:left w:val="single" w:sz="4" w:space="0" w:color="auto"/>
                  <w:right w:val="single" w:sz="4" w:space="0" w:color="auto"/>
                  <w:tl2br w:val="single" w:sz="4" w:space="0" w:color="auto"/>
                </w:tcBorders>
                <w:vAlign w:val="center"/>
              </w:tcPr>
            </w:tcPrChange>
          </w:tcPr>
          <w:p w:rsidR="007A7AAB" w:rsidRPr="00D25C76" w:rsidRDefault="005446E2">
            <w:pPr>
              <w:adjustRightInd w:val="0"/>
              <w:snapToGrid w:val="0"/>
              <w:spacing w:line="380" w:lineRule="exact"/>
              <w:jc w:val="right"/>
              <w:rPr>
                <w:rFonts w:eastAsia="仿宋_GB2312"/>
                <w:b/>
                <w:bCs/>
                <w:color w:val="000000" w:themeColor="text1"/>
                <w:sz w:val="24"/>
                <w:rPrChange w:id="325" w:author="文印室排版" w:date="2023-03-22T14:24:00Z">
                  <w:rPr>
                    <w:rFonts w:ascii="仿宋_GB2312" w:eastAsia="仿宋_GB2312" w:hAnsi="仿宋_GB2312" w:cs="仿宋_GB2312"/>
                    <w:b/>
                    <w:bCs/>
                    <w:sz w:val="24"/>
                  </w:rPr>
                </w:rPrChange>
              </w:rPr>
              <w:pPrChange w:id="326" w:author="文印室排版" w:date="2023-03-22T14:26:00Z">
                <w:pPr>
                  <w:framePr w:hSpace="180" w:wrap="around" w:vAnchor="text" w:hAnchor="page" w:x="1276" w:y="470"/>
                  <w:spacing w:line="300" w:lineRule="exact"/>
                  <w:suppressOverlap/>
                  <w:jc w:val="right"/>
                </w:pPr>
              </w:pPrChange>
            </w:pPr>
            <w:r w:rsidRPr="00D25C76">
              <w:rPr>
                <w:rFonts w:eastAsia="仿宋_GB2312" w:hint="eastAsia"/>
                <w:b/>
                <w:bCs/>
                <w:color w:val="000000" w:themeColor="text1"/>
                <w:sz w:val="24"/>
                <w:rPrChange w:id="327" w:author="文印室排版" w:date="2023-03-22T14:24:00Z">
                  <w:rPr>
                    <w:rFonts w:ascii="仿宋_GB2312" w:eastAsia="仿宋_GB2312" w:hAnsi="仿宋_GB2312" w:cs="仿宋_GB2312" w:hint="eastAsia"/>
                    <w:b/>
                    <w:bCs/>
                    <w:sz w:val="24"/>
                  </w:rPr>
                </w:rPrChange>
              </w:rPr>
              <w:t>报送限额</w:t>
            </w:r>
          </w:p>
          <w:p w:rsidR="007A7AAB" w:rsidDel="00D25C76" w:rsidRDefault="007A7AAB">
            <w:pPr>
              <w:adjustRightInd w:val="0"/>
              <w:snapToGrid w:val="0"/>
              <w:spacing w:line="380" w:lineRule="exact"/>
              <w:rPr>
                <w:del w:id="328" w:author="文印室排版" w:date="2023-03-22T14:26:00Z"/>
                <w:rFonts w:eastAsia="仿宋_GB2312"/>
                <w:b/>
                <w:bCs/>
                <w:color w:val="000000" w:themeColor="text1"/>
                <w:sz w:val="24"/>
              </w:rPr>
              <w:pPrChange w:id="329" w:author="文印室排版" w:date="2023-03-22T14:26:00Z">
                <w:pPr>
                  <w:framePr w:hSpace="180" w:wrap="around" w:vAnchor="text" w:hAnchor="page" w:x="1276" w:y="470"/>
                  <w:spacing w:line="300" w:lineRule="exact"/>
                  <w:suppressOverlap/>
                </w:pPr>
              </w:pPrChange>
            </w:pPr>
          </w:p>
          <w:p w:rsidR="00D25C76" w:rsidRPr="00D25C76" w:rsidRDefault="00D25C76">
            <w:pPr>
              <w:rPr>
                <w:ins w:id="330" w:author="文印室排版" w:date="2023-03-22T14:26:00Z"/>
                <w:rPrChange w:id="331" w:author="文印室排版" w:date="2023-03-22T14:26:00Z">
                  <w:rPr>
                    <w:ins w:id="332" w:author="文印室排版" w:date="2023-03-22T14:26:00Z"/>
                    <w:rFonts w:ascii="仿宋_GB2312" w:eastAsia="仿宋_GB2312" w:hAnsi="仿宋_GB2312" w:cs="仿宋_GB2312"/>
                    <w:b/>
                    <w:bCs/>
                    <w:sz w:val="24"/>
                  </w:rPr>
                </w:rPrChange>
              </w:rPr>
              <w:pPrChange w:id="333" w:author="文印室排版" w:date="2023-03-22T14:26:00Z">
                <w:pPr>
                  <w:framePr w:hSpace="180" w:wrap="around" w:vAnchor="text" w:hAnchor="page" w:x="1276" w:y="470"/>
                  <w:spacing w:line="300" w:lineRule="exact"/>
                  <w:suppressOverlap/>
                </w:pPr>
              </w:pPrChange>
            </w:pPr>
          </w:p>
          <w:p w:rsidR="007A7AAB" w:rsidRPr="00D25C76" w:rsidRDefault="005446E2">
            <w:pPr>
              <w:adjustRightInd w:val="0"/>
              <w:snapToGrid w:val="0"/>
              <w:spacing w:line="380" w:lineRule="exact"/>
              <w:rPr>
                <w:rFonts w:eastAsia="仿宋_GB2312"/>
                <w:b/>
                <w:bCs/>
                <w:color w:val="000000" w:themeColor="text1"/>
                <w:sz w:val="24"/>
                <w:rPrChange w:id="334" w:author="文印室排版" w:date="2023-03-22T14:24:00Z">
                  <w:rPr>
                    <w:rFonts w:ascii="仿宋_GB2312" w:eastAsia="仿宋_GB2312" w:hAnsi="仿宋_GB2312" w:cs="仿宋_GB2312"/>
                    <w:b/>
                    <w:bCs/>
                    <w:sz w:val="24"/>
                  </w:rPr>
                </w:rPrChange>
              </w:rPr>
              <w:pPrChange w:id="335" w:author="文印室排版" w:date="2023-03-22T14:26:00Z">
                <w:pPr>
                  <w:framePr w:hSpace="180" w:wrap="around" w:vAnchor="text" w:hAnchor="page" w:x="1276" w:y="470"/>
                  <w:spacing w:line="300" w:lineRule="exact"/>
                  <w:suppressOverlap/>
                </w:pPr>
              </w:pPrChange>
            </w:pPr>
            <w:r w:rsidRPr="00D25C76">
              <w:rPr>
                <w:rFonts w:eastAsia="仿宋_GB2312" w:hint="eastAsia"/>
                <w:b/>
                <w:bCs/>
                <w:color w:val="000000" w:themeColor="text1"/>
                <w:sz w:val="24"/>
                <w:rPrChange w:id="336" w:author="文印室排版" w:date="2023-03-22T14:24:00Z">
                  <w:rPr>
                    <w:rFonts w:ascii="仿宋_GB2312" w:eastAsia="仿宋_GB2312" w:hAnsi="仿宋_GB2312" w:cs="仿宋_GB2312" w:hint="eastAsia"/>
                    <w:b/>
                    <w:bCs/>
                    <w:sz w:val="24"/>
                  </w:rPr>
                </w:rPrChange>
              </w:rPr>
              <w:t>项目名称</w:t>
            </w:r>
          </w:p>
        </w:tc>
        <w:tc>
          <w:tcPr>
            <w:tcW w:w="1958" w:type="dxa"/>
            <w:gridSpan w:val="2"/>
            <w:tcBorders>
              <w:top w:val="single" w:sz="4" w:space="0" w:color="auto"/>
              <w:left w:val="single" w:sz="4" w:space="0" w:color="auto"/>
              <w:bottom w:val="single" w:sz="4" w:space="0" w:color="auto"/>
              <w:right w:val="single" w:sz="4" w:space="0" w:color="auto"/>
            </w:tcBorders>
            <w:vAlign w:val="center"/>
            <w:tcPrChange w:id="337" w:author="文印室排版" w:date="2023-03-22T14:25:00Z">
              <w:tcPr>
                <w:tcW w:w="1607" w:type="dxa"/>
                <w:gridSpan w:val="2"/>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b/>
                <w:bCs/>
                <w:color w:val="000000" w:themeColor="text1"/>
                <w:sz w:val="24"/>
                <w:rPrChange w:id="338" w:author="文印室排版" w:date="2023-03-22T14:24:00Z">
                  <w:rPr>
                    <w:rFonts w:ascii="仿宋_GB2312" w:eastAsia="仿宋_GB2312" w:hAnsi="仿宋_GB2312" w:cs="仿宋_GB2312"/>
                    <w:b/>
                    <w:bCs/>
                    <w:sz w:val="24"/>
                  </w:rPr>
                </w:rPrChange>
              </w:rPr>
              <w:pPrChange w:id="339"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40" w:author="文印室排版" w:date="2023-03-22T14:24:00Z">
                  <w:rPr>
                    <w:rFonts w:ascii="仿宋_GB2312" w:eastAsia="仿宋_GB2312" w:hAnsi="仿宋_GB2312" w:cs="仿宋_GB2312" w:hint="eastAsia"/>
                    <w:b/>
                    <w:bCs/>
                    <w:sz w:val="24"/>
                  </w:rPr>
                </w:rPrChange>
              </w:rPr>
              <w:t>各区</w:t>
            </w:r>
          </w:p>
        </w:tc>
        <w:tc>
          <w:tcPr>
            <w:tcW w:w="1950" w:type="dxa"/>
            <w:gridSpan w:val="2"/>
            <w:tcBorders>
              <w:top w:val="single" w:sz="4" w:space="0" w:color="auto"/>
              <w:left w:val="single" w:sz="4" w:space="0" w:color="auto"/>
              <w:bottom w:val="single" w:sz="4" w:space="0" w:color="auto"/>
              <w:right w:val="single" w:sz="4" w:space="0" w:color="auto"/>
            </w:tcBorders>
            <w:vAlign w:val="center"/>
            <w:tcPrChange w:id="341" w:author="文印室排版" w:date="2023-03-22T14:25:00Z">
              <w:tcPr>
                <w:tcW w:w="1950" w:type="dxa"/>
                <w:gridSpan w:val="2"/>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b/>
                <w:bCs/>
                <w:color w:val="000000" w:themeColor="text1"/>
                <w:sz w:val="24"/>
                <w:rPrChange w:id="342" w:author="文印室排版" w:date="2023-03-22T14:24:00Z">
                  <w:rPr>
                    <w:rFonts w:ascii="仿宋_GB2312" w:eastAsia="仿宋_GB2312" w:hAnsi="仿宋_GB2312" w:cs="仿宋_GB2312"/>
                    <w:b/>
                    <w:bCs/>
                    <w:sz w:val="24"/>
                  </w:rPr>
                </w:rPrChange>
              </w:rPr>
              <w:pPrChange w:id="343"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44" w:author="文印室排版" w:date="2023-03-22T14:24:00Z">
                  <w:rPr>
                    <w:rFonts w:ascii="仿宋_GB2312" w:eastAsia="仿宋_GB2312" w:hAnsi="仿宋_GB2312" w:cs="仿宋_GB2312" w:hint="eastAsia"/>
                    <w:b/>
                    <w:bCs/>
                    <w:sz w:val="24"/>
                  </w:rPr>
                </w:rPrChange>
              </w:rPr>
              <w:t>局属中小学</w:t>
            </w:r>
          </w:p>
        </w:tc>
        <w:tc>
          <w:tcPr>
            <w:tcW w:w="1971" w:type="dxa"/>
            <w:gridSpan w:val="2"/>
            <w:tcBorders>
              <w:top w:val="single" w:sz="4" w:space="0" w:color="auto"/>
              <w:left w:val="single" w:sz="4" w:space="0" w:color="auto"/>
              <w:bottom w:val="single" w:sz="4" w:space="0" w:color="auto"/>
              <w:right w:val="single" w:sz="4" w:space="0" w:color="auto"/>
            </w:tcBorders>
            <w:vAlign w:val="center"/>
            <w:tcPrChange w:id="345" w:author="文印室排版" w:date="2023-03-22T14:25:00Z">
              <w:tcPr>
                <w:tcW w:w="1971" w:type="dxa"/>
                <w:gridSpan w:val="2"/>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b/>
                <w:bCs/>
                <w:color w:val="000000" w:themeColor="text1"/>
                <w:sz w:val="24"/>
                <w:rPrChange w:id="346" w:author="文印室排版" w:date="2023-03-22T14:24:00Z">
                  <w:rPr>
                    <w:rFonts w:ascii="仿宋_GB2312" w:eastAsia="仿宋_GB2312" w:hAnsi="仿宋_GB2312" w:cs="仿宋_GB2312"/>
                    <w:b/>
                    <w:bCs/>
                    <w:sz w:val="24"/>
                  </w:rPr>
                </w:rPrChange>
              </w:rPr>
              <w:pPrChange w:id="347"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48" w:author="文印室排版" w:date="2023-03-22T14:24:00Z">
                  <w:rPr>
                    <w:rFonts w:ascii="仿宋_GB2312" w:eastAsia="仿宋_GB2312" w:hAnsi="仿宋_GB2312" w:cs="仿宋_GB2312" w:hint="eastAsia"/>
                    <w:b/>
                    <w:bCs/>
                    <w:sz w:val="24"/>
                  </w:rPr>
                </w:rPrChange>
              </w:rPr>
              <w:t>局属中职学校</w:t>
            </w:r>
          </w:p>
        </w:tc>
        <w:tc>
          <w:tcPr>
            <w:tcW w:w="1985" w:type="dxa"/>
            <w:gridSpan w:val="3"/>
            <w:tcBorders>
              <w:top w:val="single" w:sz="4" w:space="0" w:color="auto"/>
              <w:left w:val="single" w:sz="4" w:space="0" w:color="auto"/>
              <w:bottom w:val="single" w:sz="4" w:space="0" w:color="auto"/>
              <w:right w:val="single" w:sz="4" w:space="0" w:color="auto"/>
            </w:tcBorders>
            <w:vAlign w:val="center"/>
            <w:tcPrChange w:id="349" w:author="文印室排版" w:date="2023-03-22T14:25:00Z">
              <w:tcPr>
                <w:tcW w:w="1985" w:type="dxa"/>
                <w:gridSpan w:val="3"/>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b/>
                <w:bCs/>
                <w:color w:val="000000" w:themeColor="text1"/>
                <w:sz w:val="24"/>
                <w:rPrChange w:id="350" w:author="文印室排版" w:date="2023-03-22T14:24:00Z">
                  <w:rPr>
                    <w:rFonts w:ascii="仿宋_GB2312" w:eastAsia="仿宋_GB2312" w:hAnsi="仿宋_GB2312" w:cs="仿宋_GB2312"/>
                    <w:b/>
                    <w:bCs/>
                    <w:sz w:val="24"/>
                  </w:rPr>
                </w:rPrChange>
              </w:rPr>
              <w:pPrChange w:id="351"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52" w:author="文印室排版" w:date="2023-03-22T14:24:00Z">
                  <w:rPr>
                    <w:rFonts w:ascii="仿宋_GB2312" w:eastAsia="仿宋_GB2312" w:hAnsi="仿宋_GB2312" w:cs="仿宋_GB2312" w:hint="eastAsia"/>
                    <w:b/>
                    <w:bCs/>
                    <w:sz w:val="24"/>
                  </w:rPr>
                </w:rPrChange>
              </w:rPr>
              <w:t>市属高校</w:t>
            </w:r>
          </w:p>
        </w:tc>
      </w:tr>
      <w:tr w:rsidR="00D25C76" w:rsidRPr="00D25C76" w:rsidTr="00D25C76">
        <w:trPr>
          <w:trHeight w:val="1190"/>
          <w:jc w:val="center"/>
          <w:trPrChange w:id="353" w:author="文印室排版" w:date="2023-03-22T14:26:00Z">
            <w:trPr>
              <w:trHeight w:val="730"/>
              <w:jc w:val="center"/>
            </w:trPr>
          </w:trPrChange>
        </w:trPr>
        <w:tc>
          <w:tcPr>
            <w:tcW w:w="1276" w:type="dxa"/>
            <w:vMerge/>
            <w:tcBorders>
              <w:left w:val="single" w:sz="4" w:space="0" w:color="auto"/>
              <w:bottom w:val="single" w:sz="4" w:space="0" w:color="auto"/>
              <w:right w:val="single" w:sz="4" w:space="0" w:color="auto"/>
            </w:tcBorders>
            <w:vAlign w:val="center"/>
            <w:tcPrChange w:id="354" w:author="文印室排版" w:date="2023-03-22T14:26:00Z">
              <w:tcPr>
                <w:tcW w:w="1526" w:type="dxa"/>
                <w:vMerge/>
                <w:tcBorders>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380" w:lineRule="exact"/>
              <w:jc w:val="center"/>
              <w:rPr>
                <w:rFonts w:eastAsia="仿宋_GB2312"/>
                <w:b/>
                <w:bCs/>
                <w:color w:val="000000" w:themeColor="text1"/>
                <w:sz w:val="24"/>
                <w:rPrChange w:id="355" w:author="文印室排版" w:date="2023-03-22T14:24:00Z">
                  <w:rPr>
                    <w:rFonts w:ascii="仿宋_GB2312" w:eastAsia="仿宋_GB2312" w:hAnsi="仿宋_GB2312" w:cs="仿宋_GB2312"/>
                    <w:b/>
                    <w:bCs/>
                    <w:sz w:val="24"/>
                  </w:rPr>
                </w:rPrChange>
              </w:rPr>
              <w:pPrChange w:id="356" w:author="文印室排版" w:date="2023-03-22T14:26:00Z">
                <w:pPr>
                  <w:framePr w:hSpace="180" w:wrap="around" w:vAnchor="text" w:hAnchor="page" w:x="1276" w:y="470"/>
                  <w:spacing w:line="300" w:lineRule="exact"/>
                  <w:suppressOverlap/>
                  <w:jc w:val="center"/>
                </w:pPr>
              </w:pPrChange>
            </w:pPr>
          </w:p>
        </w:tc>
        <w:tc>
          <w:tcPr>
            <w:tcW w:w="993" w:type="dxa"/>
            <w:tcBorders>
              <w:top w:val="single" w:sz="4" w:space="0" w:color="auto"/>
              <w:left w:val="single" w:sz="4" w:space="0" w:color="auto"/>
              <w:bottom w:val="single" w:sz="4" w:space="0" w:color="auto"/>
              <w:right w:val="single" w:sz="4" w:space="0" w:color="auto"/>
            </w:tcBorders>
            <w:vAlign w:val="center"/>
            <w:tcPrChange w:id="357" w:author="文印室排版" w:date="2023-03-22T14:26:00Z">
              <w:tcPr>
                <w:tcW w:w="850"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358" w:author="文印室排版" w:date="2023-03-22T14:25:00Z"/>
                <w:rFonts w:eastAsia="仿宋_GB2312"/>
                <w:b/>
                <w:bCs/>
                <w:color w:val="000000" w:themeColor="text1"/>
                <w:sz w:val="24"/>
              </w:rPr>
              <w:pPrChange w:id="359"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60" w:author="文印室排版" w:date="2023-03-22T14:24:00Z">
                  <w:rPr>
                    <w:rFonts w:ascii="仿宋_GB2312" w:eastAsia="仿宋_GB2312" w:hAnsi="仿宋_GB2312" w:cs="仿宋_GB2312" w:hint="eastAsia"/>
                    <w:b/>
                    <w:bCs/>
                    <w:sz w:val="24"/>
                  </w:rPr>
                </w:rPrChange>
              </w:rPr>
              <w:t>常规</w:t>
            </w:r>
          </w:p>
          <w:p w:rsidR="007A7AAB" w:rsidRPr="00D25C76" w:rsidRDefault="005446E2">
            <w:pPr>
              <w:adjustRightInd w:val="0"/>
              <w:snapToGrid w:val="0"/>
              <w:spacing w:line="460" w:lineRule="exact"/>
              <w:jc w:val="center"/>
              <w:rPr>
                <w:rFonts w:eastAsia="仿宋_GB2312"/>
                <w:b/>
                <w:bCs/>
                <w:color w:val="000000" w:themeColor="text1"/>
                <w:sz w:val="24"/>
                <w:rPrChange w:id="361" w:author="文印室排版" w:date="2023-03-22T14:24:00Z">
                  <w:rPr>
                    <w:rFonts w:ascii="仿宋_GB2312" w:eastAsia="仿宋_GB2312" w:hAnsi="仿宋_GB2312" w:cs="仿宋_GB2312"/>
                    <w:b/>
                    <w:bCs/>
                    <w:sz w:val="24"/>
                  </w:rPr>
                </w:rPrChange>
              </w:rPr>
              <w:pPrChange w:id="362"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63" w:author="文印室排版" w:date="2023-03-22T14:24:00Z">
                  <w:rPr>
                    <w:rFonts w:ascii="仿宋_GB2312" w:eastAsia="仿宋_GB2312" w:hAnsi="仿宋_GB2312" w:cs="仿宋_GB2312" w:hint="eastAsia"/>
                    <w:b/>
                    <w:bCs/>
                    <w:sz w:val="24"/>
                  </w:rPr>
                </w:rPrChange>
              </w:rPr>
              <w:t>创作类</w:t>
            </w:r>
          </w:p>
        </w:tc>
        <w:tc>
          <w:tcPr>
            <w:tcW w:w="965" w:type="dxa"/>
            <w:tcBorders>
              <w:top w:val="single" w:sz="4" w:space="0" w:color="auto"/>
              <w:left w:val="single" w:sz="4" w:space="0" w:color="auto"/>
              <w:bottom w:val="single" w:sz="4" w:space="0" w:color="auto"/>
              <w:right w:val="single" w:sz="4" w:space="0" w:color="auto"/>
            </w:tcBorders>
            <w:vAlign w:val="center"/>
            <w:tcPrChange w:id="364" w:author="文印室排版" w:date="2023-03-22T14:26:00Z">
              <w:tcPr>
                <w:tcW w:w="757"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365" w:author="文印室排版" w:date="2023-03-22T14:25:00Z"/>
                <w:rFonts w:eastAsia="仿宋_GB2312"/>
                <w:b/>
                <w:bCs/>
                <w:color w:val="000000" w:themeColor="text1"/>
                <w:sz w:val="24"/>
              </w:rPr>
              <w:pPrChange w:id="366"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67" w:author="文印室排版" w:date="2023-03-22T14:24:00Z">
                  <w:rPr>
                    <w:rFonts w:ascii="仿宋_GB2312" w:eastAsia="仿宋_GB2312" w:hAnsi="仿宋_GB2312" w:cs="仿宋_GB2312" w:hint="eastAsia"/>
                    <w:b/>
                    <w:bCs/>
                    <w:sz w:val="24"/>
                  </w:rPr>
                </w:rPrChange>
              </w:rPr>
              <w:t>辐射</w:t>
            </w:r>
          </w:p>
          <w:p w:rsidR="007A7AAB" w:rsidRPr="00D25C76" w:rsidRDefault="005446E2">
            <w:pPr>
              <w:adjustRightInd w:val="0"/>
              <w:snapToGrid w:val="0"/>
              <w:spacing w:line="460" w:lineRule="exact"/>
              <w:jc w:val="center"/>
              <w:rPr>
                <w:rFonts w:eastAsia="仿宋_GB2312"/>
                <w:b/>
                <w:bCs/>
                <w:color w:val="000000" w:themeColor="text1"/>
                <w:sz w:val="24"/>
                <w:rPrChange w:id="368" w:author="文印室排版" w:date="2023-03-22T14:24:00Z">
                  <w:rPr>
                    <w:rFonts w:ascii="仿宋_GB2312" w:eastAsia="仿宋_GB2312" w:hAnsi="仿宋_GB2312" w:cs="仿宋_GB2312"/>
                    <w:b/>
                    <w:bCs/>
                    <w:sz w:val="24"/>
                  </w:rPr>
                </w:rPrChange>
              </w:rPr>
              <w:pPrChange w:id="369"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70" w:author="文印室排版" w:date="2023-03-22T14:24:00Z">
                  <w:rPr>
                    <w:rFonts w:ascii="仿宋_GB2312" w:eastAsia="仿宋_GB2312" w:hAnsi="仿宋_GB2312" w:cs="仿宋_GB2312" w:hint="eastAsia"/>
                    <w:b/>
                    <w:bCs/>
                    <w:sz w:val="24"/>
                  </w:rPr>
                </w:rPrChange>
              </w:rPr>
              <w:t>推广类</w:t>
            </w:r>
          </w:p>
        </w:tc>
        <w:tc>
          <w:tcPr>
            <w:tcW w:w="983" w:type="dxa"/>
            <w:tcBorders>
              <w:top w:val="single" w:sz="4" w:space="0" w:color="auto"/>
              <w:left w:val="single" w:sz="4" w:space="0" w:color="auto"/>
              <w:bottom w:val="single" w:sz="4" w:space="0" w:color="auto"/>
              <w:right w:val="single" w:sz="4" w:space="0" w:color="auto"/>
            </w:tcBorders>
            <w:vAlign w:val="center"/>
            <w:tcPrChange w:id="371" w:author="文印室排版" w:date="2023-03-22T14:26:00Z">
              <w:tcPr>
                <w:tcW w:w="983"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372" w:author="文印室排版" w:date="2023-03-22T14:24:00Z"/>
                <w:rFonts w:eastAsia="仿宋_GB2312"/>
                <w:b/>
                <w:bCs/>
                <w:color w:val="000000" w:themeColor="text1"/>
                <w:sz w:val="24"/>
              </w:rPr>
              <w:pPrChange w:id="373"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74" w:author="文印室排版" w:date="2023-03-22T14:24:00Z">
                  <w:rPr>
                    <w:rFonts w:ascii="仿宋_GB2312" w:eastAsia="仿宋_GB2312" w:hAnsi="仿宋_GB2312" w:cs="仿宋_GB2312" w:hint="eastAsia"/>
                    <w:b/>
                    <w:bCs/>
                    <w:sz w:val="24"/>
                  </w:rPr>
                </w:rPrChange>
              </w:rPr>
              <w:t>常规</w:t>
            </w:r>
          </w:p>
          <w:p w:rsidR="007A7AAB" w:rsidRPr="00D25C76" w:rsidRDefault="005446E2">
            <w:pPr>
              <w:adjustRightInd w:val="0"/>
              <w:snapToGrid w:val="0"/>
              <w:spacing w:line="460" w:lineRule="exact"/>
              <w:jc w:val="center"/>
              <w:rPr>
                <w:rFonts w:eastAsia="仿宋_GB2312"/>
                <w:b/>
                <w:bCs/>
                <w:color w:val="000000" w:themeColor="text1"/>
                <w:sz w:val="24"/>
                <w:rPrChange w:id="375" w:author="文印室排版" w:date="2023-03-22T14:24:00Z">
                  <w:rPr>
                    <w:rFonts w:ascii="仿宋_GB2312" w:eastAsia="仿宋_GB2312" w:hAnsi="仿宋_GB2312" w:cs="仿宋_GB2312"/>
                    <w:b/>
                    <w:bCs/>
                    <w:sz w:val="24"/>
                  </w:rPr>
                </w:rPrChange>
              </w:rPr>
              <w:pPrChange w:id="376"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77" w:author="文印室排版" w:date="2023-03-22T14:24:00Z">
                  <w:rPr>
                    <w:rFonts w:ascii="仿宋_GB2312" w:eastAsia="仿宋_GB2312" w:hAnsi="仿宋_GB2312" w:cs="仿宋_GB2312" w:hint="eastAsia"/>
                    <w:b/>
                    <w:bCs/>
                    <w:sz w:val="24"/>
                  </w:rPr>
                </w:rPrChange>
              </w:rPr>
              <w:t>创作类</w:t>
            </w:r>
          </w:p>
        </w:tc>
        <w:tc>
          <w:tcPr>
            <w:tcW w:w="967" w:type="dxa"/>
            <w:tcBorders>
              <w:top w:val="single" w:sz="4" w:space="0" w:color="auto"/>
              <w:left w:val="single" w:sz="4" w:space="0" w:color="auto"/>
              <w:bottom w:val="single" w:sz="4" w:space="0" w:color="auto"/>
              <w:right w:val="single" w:sz="4" w:space="0" w:color="auto"/>
            </w:tcBorders>
            <w:vAlign w:val="center"/>
            <w:tcPrChange w:id="378" w:author="文印室排版" w:date="2023-03-22T14:26:00Z">
              <w:tcPr>
                <w:tcW w:w="967"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379" w:author="文印室排版" w:date="2023-03-22T14:24:00Z"/>
                <w:rFonts w:eastAsia="仿宋_GB2312"/>
                <w:b/>
                <w:bCs/>
                <w:color w:val="000000" w:themeColor="text1"/>
                <w:sz w:val="24"/>
              </w:rPr>
              <w:pPrChange w:id="380"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81" w:author="文印室排版" w:date="2023-03-22T14:24:00Z">
                  <w:rPr>
                    <w:rFonts w:ascii="仿宋_GB2312" w:eastAsia="仿宋_GB2312" w:hAnsi="仿宋_GB2312" w:cs="仿宋_GB2312" w:hint="eastAsia"/>
                    <w:b/>
                    <w:bCs/>
                    <w:sz w:val="24"/>
                  </w:rPr>
                </w:rPrChange>
              </w:rPr>
              <w:t>辐射</w:t>
            </w:r>
          </w:p>
          <w:p w:rsidR="007A7AAB" w:rsidRPr="00D25C76" w:rsidRDefault="005446E2">
            <w:pPr>
              <w:adjustRightInd w:val="0"/>
              <w:snapToGrid w:val="0"/>
              <w:spacing w:line="460" w:lineRule="exact"/>
              <w:jc w:val="center"/>
              <w:rPr>
                <w:rFonts w:eastAsia="仿宋_GB2312"/>
                <w:b/>
                <w:bCs/>
                <w:color w:val="000000" w:themeColor="text1"/>
                <w:sz w:val="24"/>
                <w:rPrChange w:id="382" w:author="文印室排版" w:date="2023-03-22T14:24:00Z">
                  <w:rPr>
                    <w:rFonts w:ascii="仿宋_GB2312" w:eastAsia="仿宋_GB2312" w:hAnsi="仿宋_GB2312" w:cs="仿宋_GB2312"/>
                    <w:b/>
                    <w:bCs/>
                    <w:sz w:val="24"/>
                  </w:rPr>
                </w:rPrChange>
              </w:rPr>
              <w:pPrChange w:id="383"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84" w:author="文印室排版" w:date="2023-03-22T14:24:00Z">
                  <w:rPr>
                    <w:rFonts w:ascii="仿宋_GB2312" w:eastAsia="仿宋_GB2312" w:hAnsi="仿宋_GB2312" w:cs="仿宋_GB2312" w:hint="eastAsia"/>
                    <w:b/>
                    <w:bCs/>
                    <w:sz w:val="24"/>
                  </w:rPr>
                </w:rPrChange>
              </w:rPr>
              <w:t>推广类</w:t>
            </w:r>
          </w:p>
        </w:tc>
        <w:tc>
          <w:tcPr>
            <w:tcW w:w="967" w:type="dxa"/>
            <w:tcBorders>
              <w:top w:val="single" w:sz="4" w:space="0" w:color="auto"/>
              <w:left w:val="single" w:sz="4" w:space="0" w:color="auto"/>
              <w:bottom w:val="single" w:sz="4" w:space="0" w:color="auto"/>
              <w:right w:val="single" w:sz="4" w:space="0" w:color="auto"/>
            </w:tcBorders>
            <w:vAlign w:val="center"/>
            <w:tcPrChange w:id="385" w:author="文印室排版" w:date="2023-03-22T14:26:00Z">
              <w:tcPr>
                <w:tcW w:w="967"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386" w:author="文印室排版" w:date="2023-03-22T14:24:00Z"/>
                <w:rFonts w:eastAsia="仿宋_GB2312"/>
                <w:b/>
                <w:bCs/>
                <w:color w:val="000000" w:themeColor="text1"/>
                <w:sz w:val="24"/>
              </w:rPr>
              <w:pPrChange w:id="387"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88" w:author="文印室排版" w:date="2023-03-22T14:24:00Z">
                  <w:rPr>
                    <w:rFonts w:ascii="仿宋_GB2312" w:eastAsia="仿宋_GB2312" w:hAnsi="仿宋_GB2312" w:cs="仿宋_GB2312" w:hint="eastAsia"/>
                    <w:b/>
                    <w:bCs/>
                    <w:sz w:val="24"/>
                  </w:rPr>
                </w:rPrChange>
              </w:rPr>
              <w:t>常规</w:t>
            </w:r>
          </w:p>
          <w:p w:rsidR="007A7AAB" w:rsidRPr="00D25C76" w:rsidRDefault="005446E2">
            <w:pPr>
              <w:adjustRightInd w:val="0"/>
              <w:snapToGrid w:val="0"/>
              <w:spacing w:line="460" w:lineRule="exact"/>
              <w:jc w:val="center"/>
              <w:rPr>
                <w:rFonts w:eastAsia="仿宋_GB2312"/>
                <w:b/>
                <w:bCs/>
                <w:color w:val="000000" w:themeColor="text1"/>
                <w:sz w:val="24"/>
                <w:rPrChange w:id="389" w:author="文印室排版" w:date="2023-03-22T14:24:00Z">
                  <w:rPr>
                    <w:rFonts w:ascii="仿宋_GB2312" w:eastAsia="仿宋_GB2312" w:hAnsi="仿宋_GB2312" w:cs="仿宋_GB2312"/>
                    <w:b/>
                    <w:bCs/>
                    <w:sz w:val="24"/>
                  </w:rPr>
                </w:rPrChange>
              </w:rPr>
              <w:pPrChange w:id="390"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91" w:author="文印室排版" w:date="2023-03-22T14:24:00Z">
                  <w:rPr>
                    <w:rFonts w:ascii="仿宋_GB2312" w:eastAsia="仿宋_GB2312" w:hAnsi="仿宋_GB2312" w:cs="仿宋_GB2312" w:hint="eastAsia"/>
                    <w:b/>
                    <w:bCs/>
                    <w:sz w:val="24"/>
                  </w:rPr>
                </w:rPrChange>
              </w:rPr>
              <w:t>创作类</w:t>
            </w:r>
          </w:p>
        </w:tc>
        <w:tc>
          <w:tcPr>
            <w:tcW w:w="1004" w:type="dxa"/>
            <w:tcBorders>
              <w:top w:val="single" w:sz="4" w:space="0" w:color="auto"/>
              <w:left w:val="single" w:sz="4" w:space="0" w:color="auto"/>
              <w:bottom w:val="single" w:sz="4" w:space="0" w:color="auto"/>
              <w:right w:val="single" w:sz="4" w:space="0" w:color="auto"/>
            </w:tcBorders>
            <w:vAlign w:val="center"/>
            <w:tcPrChange w:id="392" w:author="文印室排版" w:date="2023-03-22T14:26:00Z">
              <w:tcPr>
                <w:tcW w:w="1004"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393" w:author="文印室排版" w:date="2023-03-22T14:24:00Z"/>
                <w:rFonts w:eastAsia="仿宋_GB2312"/>
                <w:b/>
                <w:bCs/>
                <w:color w:val="000000" w:themeColor="text1"/>
                <w:sz w:val="24"/>
              </w:rPr>
              <w:pPrChange w:id="394"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95" w:author="文印室排版" w:date="2023-03-22T14:24:00Z">
                  <w:rPr>
                    <w:rFonts w:ascii="仿宋_GB2312" w:eastAsia="仿宋_GB2312" w:hAnsi="仿宋_GB2312" w:cs="仿宋_GB2312" w:hint="eastAsia"/>
                    <w:b/>
                    <w:bCs/>
                    <w:sz w:val="24"/>
                  </w:rPr>
                </w:rPrChange>
              </w:rPr>
              <w:t>辐射</w:t>
            </w:r>
          </w:p>
          <w:p w:rsidR="007A7AAB" w:rsidRPr="00D25C76" w:rsidRDefault="005446E2">
            <w:pPr>
              <w:adjustRightInd w:val="0"/>
              <w:snapToGrid w:val="0"/>
              <w:spacing w:line="460" w:lineRule="exact"/>
              <w:jc w:val="center"/>
              <w:rPr>
                <w:rFonts w:eastAsia="仿宋_GB2312"/>
                <w:b/>
                <w:bCs/>
                <w:color w:val="000000" w:themeColor="text1"/>
                <w:sz w:val="24"/>
                <w:rPrChange w:id="396" w:author="文印室排版" w:date="2023-03-22T14:24:00Z">
                  <w:rPr>
                    <w:rFonts w:ascii="仿宋_GB2312" w:eastAsia="仿宋_GB2312" w:hAnsi="仿宋_GB2312" w:cs="仿宋_GB2312"/>
                    <w:b/>
                    <w:bCs/>
                    <w:sz w:val="24"/>
                  </w:rPr>
                </w:rPrChange>
              </w:rPr>
              <w:pPrChange w:id="397"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398" w:author="文印室排版" w:date="2023-03-22T14:24:00Z">
                  <w:rPr>
                    <w:rFonts w:ascii="仿宋_GB2312" w:eastAsia="仿宋_GB2312" w:hAnsi="仿宋_GB2312" w:cs="仿宋_GB2312" w:hint="eastAsia"/>
                    <w:b/>
                    <w:bCs/>
                    <w:sz w:val="24"/>
                  </w:rPr>
                </w:rPrChange>
              </w:rPr>
              <w:t>推广类</w:t>
            </w:r>
          </w:p>
        </w:tc>
        <w:tc>
          <w:tcPr>
            <w:tcW w:w="992" w:type="dxa"/>
            <w:tcBorders>
              <w:top w:val="single" w:sz="4" w:space="0" w:color="auto"/>
              <w:left w:val="single" w:sz="4" w:space="0" w:color="auto"/>
              <w:bottom w:val="single" w:sz="4" w:space="0" w:color="auto"/>
              <w:right w:val="single" w:sz="4" w:space="0" w:color="auto"/>
            </w:tcBorders>
            <w:vAlign w:val="center"/>
            <w:tcPrChange w:id="399" w:author="文印室排版" w:date="2023-03-22T14:26:00Z">
              <w:tcPr>
                <w:tcW w:w="992"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400" w:author="文印室排版" w:date="2023-03-22T14:24:00Z"/>
                <w:rFonts w:eastAsia="仿宋_GB2312"/>
                <w:b/>
                <w:bCs/>
                <w:color w:val="000000" w:themeColor="text1"/>
                <w:sz w:val="24"/>
              </w:rPr>
              <w:pPrChange w:id="401"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402" w:author="文印室排版" w:date="2023-03-22T14:24:00Z">
                  <w:rPr>
                    <w:rFonts w:ascii="仿宋_GB2312" w:eastAsia="仿宋_GB2312" w:hAnsi="仿宋_GB2312" w:cs="仿宋_GB2312" w:hint="eastAsia"/>
                    <w:b/>
                    <w:bCs/>
                    <w:sz w:val="24"/>
                  </w:rPr>
                </w:rPrChange>
              </w:rPr>
              <w:t>常规</w:t>
            </w:r>
          </w:p>
          <w:p w:rsidR="007A7AAB" w:rsidRPr="00D25C76" w:rsidRDefault="005446E2">
            <w:pPr>
              <w:adjustRightInd w:val="0"/>
              <w:snapToGrid w:val="0"/>
              <w:spacing w:line="460" w:lineRule="exact"/>
              <w:jc w:val="center"/>
              <w:rPr>
                <w:rFonts w:eastAsia="仿宋_GB2312"/>
                <w:b/>
                <w:bCs/>
                <w:color w:val="000000" w:themeColor="text1"/>
                <w:sz w:val="24"/>
                <w:rPrChange w:id="403" w:author="文印室排版" w:date="2023-03-22T14:24:00Z">
                  <w:rPr>
                    <w:rFonts w:ascii="仿宋_GB2312" w:eastAsia="仿宋_GB2312" w:hAnsi="仿宋_GB2312" w:cs="仿宋_GB2312"/>
                    <w:b/>
                    <w:bCs/>
                    <w:sz w:val="24"/>
                  </w:rPr>
                </w:rPrChange>
              </w:rPr>
              <w:pPrChange w:id="404"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405" w:author="文印室排版" w:date="2023-03-22T14:24:00Z">
                  <w:rPr>
                    <w:rFonts w:ascii="仿宋_GB2312" w:eastAsia="仿宋_GB2312" w:hAnsi="仿宋_GB2312" w:cs="仿宋_GB2312" w:hint="eastAsia"/>
                    <w:b/>
                    <w:bCs/>
                    <w:sz w:val="24"/>
                  </w:rPr>
                </w:rPrChange>
              </w:rPr>
              <w:t>创作类</w:t>
            </w:r>
          </w:p>
        </w:tc>
        <w:tc>
          <w:tcPr>
            <w:tcW w:w="993" w:type="dxa"/>
            <w:gridSpan w:val="2"/>
            <w:tcBorders>
              <w:top w:val="single" w:sz="4" w:space="0" w:color="auto"/>
              <w:left w:val="single" w:sz="4" w:space="0" w:color="auto"/>
              <w:bottom w:val="single" w:sz="4" w:space="0" w:color="auto"/>
              <w:right w:val="single" w:sz="4" w:space="0" w:color="auto"/>
            </w:tcBorders>
            <w:vAlign w:val="center"/>
            <w:tcPrChange w:id="406" w:author="文印室排版" w:date="2023-03-22T14:26:00Z">
              <w:tcPr>
                <w:tcW w:w="993" w:type="dxa"/>
                <w:gridSpan w:val="2"/>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460" w:lineRule="exact"/>
              <w:jc w:val="center"/>
              <w:rPr>
                <w:ins w:id="407" w:author="文印室排版" w:date="2023-03-22T14:24:00Z"/>
                <w:rFonts w:eastAsia="仿宋_GB2312"/>
                <w:b/>
                <w:bCs/>
                <w:color w:val="000000" w:themeColor="text1"/>
                <w:sz w:val="24"/>
              </w:rPr>
              <w:pPrChange w:id="408"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409" w:author="文印室排版" w:date="2023-03-22T14:24:00Z">
                  <w:rPr>
                    <w:rFonts w:ascii="仿宋_GB2312" w:eastAsia="仿宋_GB2312" w:hAnsi="仿宋_GB2312" w:cs="仿宋_GB2312" w:hint="eastAsia"/>
                    <w:b/>
                    <w:bCs/>
                    <w:sz w:val="24"/>
                  </w:rPr>
                </w:rPrChange>
              </w:rPr>
              <w:t>辐射</w:t>
            </w:r>
          </w:p>
          <w:p w:rsidR="007A7AAB" w:rsidRPr="00D25C76" w:rsidRDefault="005446E2">
            <w:pPr>
              <w:adjustRightInd w:val="0"/>
              <w:snapToGrid w:val="0"/>
              <w:spacing w:line="460" w:lineRule="exact"/>
              <w:jc w:val="center"/>
              <w:rPr>
                <w:rFonts w:eastAsia="仿宋_GB2312"/>
                <w:b/>
                <w:bCs/>
                <w:color w:val="000000" w:themeColor="text1"/>
                <w:sz w:val="24"/>
                <w:rPrChange w:id="410" w:author="文印室排版" w:date="2023-03-22T14:24:00Z">
                  <w:rPr>
                    <w:rFonts w:ascii="仿宋_GB2312" w:eastAsia="仿宋_GB2312" w:hAnsi="仿宋_GB2312" w:cs="仿宋_GB2312"/>
                    <w:b/>
                    <w:bCs/>
                    <w:sz w:val="24"/>
                  </w:rPr>
                </w:rPrChange>
              </w:rPr>
              <w:pPrChange w:id="411" w:author="文印室排版" w:date="2023-03-22T10:21:00Z">
                <w:pPr>
                  <w:framePr w:hSpace="180" w:wrap="around" w:vAnchor="text" w:hAnchor="page" w:x="1276" w:y="470"/>
                  <w:spacing w:line="300" w:lineRule="exact"/>
                  <w:suppressOverlap/>
                  <w:jc w:val="center"/>
                </w:pPr>
              </w:pPrChange>
            </w:pPr>
            <w:r w:rsidRPr="00D25C76">
              <w:rPr>
                <w:rFonts w:eastAsia="仿宋_GB2312" w:hint="eastAsia"/>
                <w:b/>
                <w:bCs/>
                <w:color w:val="000000" w:themeColor="text1"/>
                <w:sz w:val="24"/>
                <w:rPrChange w:id="412" w:author="文印室排版" w:date="2023-03-22T14:24:00Z">
                  <w:rPr>
                    <w:rFonts w:ascii="仿宋_GB2312" w:eastAsia="仿宋_GB2312" w:hAnsi="仿宋_GB2312" w:cs="仿宋_GB2312" w:hint="eastAsia"/>
                    <w:b/>
                    <w:bCs/>
                    <w:sz w:val="24"/>
                  </w:rPr>
                </w:rPrChange>
              </w:rPr>
              <w:t>推广类</w:t>
            </w:r>
          </w:p>
        </w:tc>
      </w:tr>
      <w:tr w:rsidR="00D25C76" w:rsidRPr="00D25C76" w:rsidTr="00D25C76">
        <w:trPr>
          <w:trHeight w:val="767"/>
          <w:jc w:val="center"/>
          <w:trPrChange w:id="413" w:author="文印室排版" w:date="2023-03-22T14:25:00Z">
            <w:trPr>
              <w:trHeight w:val="767"/>
              <w:jc w:val="center"/>
            </w:trPr>
          </w:trPrChange>
        </w:trPr>
        <w:tc>
          <w:tcPr>
            <w:tcW w:w="1276" w:type="dxa"/>
            <w:tcBorders>
              <w:top w:val="single" w:sz="4" w:space="0" w:color="auto"/>
              <w:left w:val="single" w:sz="4" w:space="0" w:color="auto"/>
              <w:bottom w:val="single" w:sz="4" w:space="0" w:color="auto"/>
              <w:right w:val="single" w:sz="4" w:space="0" w:color="auto"/>
            </w:tcBorders>
            <w:vAlign w:val="center"/>
            <w:tcPrChange w:id="414" w:author="文印室排版" w:date="2023-03-22T14:25:00Z">
              <w:tcPr>
                <w:tcW w:w="1526"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380" w:lineRule="exact"/>
              <w:jc w:val="center"/>
              <w:rPr>
                <w:rFonts w:eastAsia="仿宋_GB2312"/>
                <w:bCs/>
                <w:color w:val="000000" w:themeColor="text1"/>
                <w:sz w:val="24"/>
                <w:rPrChange w:id="415" w:author="文印室排版" w:date="2023-03-22T14:24:00Z">
                  <w:rPr>
                    <w:rFonts w:ascii="仿宋_GB2312" w:eastAsia="仿宋_GB2312" w:hAnsi="仿宋_GB2312" w:cs="仿宋_GB2312"/>
                    <w:b/>
                    <w:bCs/>
                    <w:sz w:val="24"/>
                  </w:rPr>
                </w:rPrChange>
              </w:rPr>
              <w:pPrChange w:id="416" w:author="文印室排版" w:date="2023-03-22T14:26:00Z">
                <w:pPr>
                  <w:framePr w:hSpace="180" w:wrap="around" w:vAnchor="text" w:hAnchor="page" w:x="1276" w:y="470"/>
                  <w:spacing w:line="300" w:lineRule="exact"/>
                  <w:suppressOverlap/>
                  <w:jc w:val="center"/>
                </w:pPr>
              </w:pPrChange>
            </w:pPr>
            <w:r w:rsidRPr="00D25C76">
              <w:rPr>
                <w:rFonts w:eastAsia="仿宋_GB2312" w:hint="eastAsia"/>
                <w:bCs/>
                <w:color w:val="000000" w:themeColor="text1"/>
                <w:sz w:val="24"/>
                <w:rPrChange w:id="417" w:author="文印室排版" w:date="2023-03-22T14:24:00Z">
                  <w:rPr>
                    <w:rFonts w:ascii="仿宋_GB2312" w:eastAsia="仿宋_GB2312" w:hAnsi="仿宋_GB2312" w:cs="仿宋_GB2312" w:hint="eastAsia"/>
                    <w:b/>
                    <w:bCs/>
                    <w:sz w:val="24"/>
                  </w:rPr>
                </w:rPrChange>
              </w:rPr>
              <w:t>课件</w:t>
            </w:r>
          </w:p>
        </w:tc>
        <w:tc>
          <w:tcPr>
            <w:tcW w:w="993" w:type="dxa"/>
            <w:tcBorders>
              <w:top w:val="single" w:sz="4" w:space="0" w:color="auto"/>
              <w:left w:val="single" w:sz="4" w:space="0" w:color="auto"/>
              <w:bottom w:val="single" w:sz="4" w:space="0" w:color="auto"/>
              <w:right w:val="single" w:sz="4" w:space="0" w:color="auto"/>
            </w:tcBorders>
            <w:vAlign w:val="center"/>
            <w:tcPrChange w:id="418" w:author="文印室排版" w:date="2023-03-22T14:25:00Z">
              <w:tcPr>
                <w:tcW w:w="850"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19" w:author="文印室排版" w:date="2023-03-22T14:24:00Z">
                  <w:rPr>
                    <w:rFonts w:ascii="仿宋_GB2312" w:eastAsia="仿宋_GB2312" w:hAnsi="仿宋_GB2312" w:cs="仿宋_GB2312"/>
                    <w:sz w:val="24"/>
                  </w:rPr>
                </w:rPrChange>
              </w:rPr>
              <w:pPrChange w:id="420"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21" w:author="文印室排版" w:date="2023-03-22T14:24:00Z">
                  <w:rPr>
                    <w:rFonts w:ascii="仿宋_GB2312" w:eastAsia="仿宋_GB2312" w:hAnsi="仿宋_GB2312" w:cs="仿宋_GB2312"/>
                    <w:sz w:val="24"/>
                  </w:rPr>
                </w:rPrChange>
              </w:rPr>
              <w:t>7</w:t>
            </w:r>
            <w:r w:rsidRPr="00D25C76">
              <w:rPr>
                <w:rFonts w:eastAsia="仿宋_GB2312" w:hint="eastAsia"/>
                <w:color w:val="000000" w:themeColor="text1"/>
                <w:sz w:val="24"/>
                <w:rPrChange w:id="422" w:author="文印室排版" w:date="2023-03-22T14:24:00Z">
                  <w:rPr>
                    <w:rFonts w:ascii="仿宋_GB2312" w:eastAsia="仿宋_GB2312" w:hAnsi="仿宋_GB2312" w:cs="仿宋_GB2312" w:hint="eastAsia"/>
                    <w:sz w:val="24"/>
                  </w:rPr>
                </w:rPrChange>
              </w:rPr>
              <w:t>件</w:t>
            </w:r>
          </w:p>
        </w:tc>
        <w:tc>
          <w:tcPr>
            <w:tcW w:w="965" w:type="dxa"/>
            <w:tcBorders>
              <w:top w:val="single" w:sz="4" w:space="0" w:color="auto"/>
              <w:left w:val="single" w:sz="4" w:space="0" w:color="auto"/>
              <w:bottom w:val="single" w:sz="4" w:space="0" w:color="auto"/>
              <w:right w:val="single" w:sz="4" w:space="0" w:color="auto"/>
            </w:tcBorders>
            <w:vAlign w:val="center"/>
            <w:tcPrChange w:id="423" w:author="文印室排版" w:date="2023-03-22T14:25:00Z">
              <w:tcPr>
                <w:tcW w:w="75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24" w:author="文印室排版" w:date="2023-03-22T14:24:00Z">
                  <w:rPr>
                    <w:rFonts w:ascii="仿宋_GB2312" w:eastAsia="仿宋_GB2312" w:hAnsi="仿宋_GB2312" w:cs="仿宋_GB2312"/>
                    <w:sz w:val="24"/>
                  </w:rPr>
                </w:rPrChange>
              </w:rPr>
              <w:pPrChange w:id="425"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26" w:author="文印室排版" w:date="2023-03-22T14:24:00Z">
                  <w:rPr>
                    <w:rFonts w:ascii="仿宋_GB2312" w:eastAsia="仿宋_GB2312" w:hAnsi="仿宋_GB2312" w:cs="仿宋_GB2312"/>
                    <w:sz w:val="24"/>
                  </w:rPr>
                </w:rPrChange>
              </w:rPr>
              <w:t>3</w:t>
            </w:r>
            <w:r w:rsidRPr="00D25C76">
              <w:rPr>
                <w:rFonts w:eastAsia="仿宋_GB2312" w:hint="eastAsia"/>
                <w:color w:val="000000" w:themeColor="text1"/>
                <w:sz w:val="24"/>
                <w:rPrChange w:id="427" w:author="文印室排版" w:date="2023-03-22T14:24:00Z">
                  <w:rPr>
                    <w:rFonts w:ascii="仿宋_GB2312" w:eastAsia="仿宋_GB2312" w:hAnsi="仿宋_GB2312" w:cs="仿宋_GB2312" w:hint="eastAsia"/>
                    <w:sz w:val="24"/>
                  </w:rPr>
                </w:rPrChange>
              </w:rPr>
              <w:t>件</w:t>
            </w:r>
          </w:p>
        </w:tc>
        <w:tc>
          <w:tcPr>
            <w:tcW w:w="983" w:type="dxa"/>
            <w:tcBorders>
              <w:top w:val="single" w:sz="4" w:space="0" w:color="auto"/>
              <w:left w:val="single" w:sz="4" w:space="0" w:color="auto"/>
              <w:bottom w:val="single" w:sz="4" w:space="0" w:color="auto"/>
              <w:right w:val="single" w:sz="4" w:space="0" w:color="auto"/>
            </w:tcBorders>
            <w:vAlign w:val="center"/>
            <w:tcPrChange w:id="428" w:author="文印室排版" w:date="2023-03-22T14:25:00Z">
              <w:tcPr>
                <w:tcW w:w="983"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29" w:author="文印室排版" w:date="2023-03-22T14:24:00Z">
                  <w:rPr>
                    <w:rFonts w:ascii="仿宋_GB2312" w:eastAsia="仿宋_GB2312" w:hAnsi="仿宋_GB2312" w:cs="仿宋_GB2312"/>
                    <w:sz w:val="24"/>
                  </w:rPr>
                </w:rPrChange>
              </w:rPr>
              <w:pPrChange w:id="430"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31" w:author="文印室排版" w:date="2023-03-22T14:24:00Z">
                  <w:rPr>
                    <w:rFonts w:ascii="仿宋_GB2312" w:eastAsia="仿宋_GB2312" w:hAnsi="仿宋_GB2312" w:cs="仿宋_GB2312"/>
                    <w:sz w:val="24"/>
                  </w:rPr>
                </w:rPrChange>
              </w:rPr>
              <w:t>2</w:t>
            </w:r>
            <w:r w:rsidRPr="00D25C76">
              <w:rPr>
                <w:rFonts w:eastAsia="仿宋_GB2312" w:hint="eastAsia"/>
                <w:color w:val="000000" w:themeColor="text1"/>
                <w:sz w:val="24"/>
                <w:rPrChange w:id="432"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433" w:author="文印室排版" w:date="2023-03-22T14:25: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34" w:author="文印室排版" w:date="2023-03-22T14:24:00Z">
                  <w:rPr>
                    <w:rFonts w:ascii="仿宋_GB2312" w:eastAsia="仿宋_GB2312" w:hAnsi="仿宋_GB2312" w:cs="仿宋_GB2312"/>
                    <w:sz w:val="24"/>
                  </w:rPr>
                </w:rPrChange>
              </w:rPr>
              <w:pPrChange w:id="435"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36" w:author="文印室排版" w:date="2023-03-22T14:24:00Z">
                  <w:rPr>
                    <w:rFonts w:ascii="仿宋_GB2312" w:eastAsia="仿宋_GB2312" w:hAnsi="仿宋_GB2312" w:cs="仿宋_GB2312"/>
                    <w:sz w:val="24"/>
                  </w:rPr>
                </w:rPrChange>
              </w:rPr>
              <w:t>1</w:t>
            </w:r>
            <w:r w:rsidRPr="00D25C76">
              <w:rPr>
                <w:rFonts w:eastAsia="仿宋_GB2312" w:hint="eastAsia"/>
                <w:color w:val="000000" w:themeColor="text1"/>
                <w:sz w:val="24"/>
                <w:rPrChange w:id="437"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438" w:author="文印室排版" w:date="2023-03-22T14:25: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39" w:author="文印室排版" w:date="2023-03-22T14:24:00Z">
                  <w:rPr>
                    <w:rFonts w:ascii="仿宋_GB2312" w:eastAsia="仿宋_GB2312" w:hAnsi="仿宋_GB2312" w:cs="仿宋_GB2312"/>
                    <w:sz w:val="24"/>
                  </w:rPr>
                </w:rPrChange>
              </w:rPr>
              <w:pPrChange w:id="440"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41" w:author="文印室排版" w:date="2023-03-22T14:24:00Z">
                  <w:rPr>
                    <w:rFonts w:ascii="仿宋_GB2312" w:eastAsia="仿宋_GB2312" w:hAnsi="仿宋_GB2312" w:cs="仿宋_GB2312"/>
                    <w:sz w:val="24"/>
                  </w:rPr>
                </w:rPrChange>
              </w:rPr>
              <w:t>4</w:t>
            </w:r>
            <w:r w:rsidRPr="00D25C76">
              <w:rPr>
                <w:rFonts w:eastAsia="仿宋_GB2312" w:hint="eastAsia"/>
                <w:color w:val="000000" w:themeColor="text1"/>
                <w:sz w:val="24"/>
                <w:rPrChange w:id="442" w:author="文印室排版" w:date="2023-03-22T14:24:00Z">
                  <w:rPr>
                    <w:rFonts w:ascii="仿宋_GB2312" w:eastAsia="仿宋_GB2312" w:hAnsi="仿宋_GB2312" w:cs="仿宋_GB2312" w:hint="eastAsia"/>
                    <w:sz w:val="24"/>
                  </w:rPr>
                </w:rPrChange>
              </w:rPr>
              <w:t>件</w:t>
            </w:r>
          </w:p>
        </w:tc>
        <w:tc>
          <w:tcPr>
            <w:tcW w:w="1004" w:type="dxa"/>
            <w:tcBorders>
              <w:top w:val="single" w:sz="4" w:space="0" w:color="auto"/>
              <w:left w:val="single" w:sz="4" w:space="0" w:color="auto"/>
              <w:bottom w:val="single" w:sz="4" w:space="0" w:color="auto"/>
              <w:right w:val="single" w:sz="4" w:space="0" w:color="auto"/>
            </w:tcBorders>
            <w:vAlign w:val="center"/>
            <w:tcPrChange w:id="443" w:author="文印室排版" w:date="2023-03-22T14:25:00Z">
              <w:tcPr>
                <w:tcW w:w="1004"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44" w:author="文印室排版" w:date="2023-03-22T14:24:00Z">
                  <w:rPr>
                    <w:rFonts w:ascii="仿宋_GB2312" w:eastAsia="仿宋_GB2312" w:hAnsi="仿宋_GB2312" w:cs="仿宋_GB2312"/>
                    <w:sz w:val="24"/>
                  </w:rPr>
                </w:rPrChange>
              </w:rPr>
              <w:pPrChange w:id="445"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46" w:author="文印室排版" w:date="2023-03-22T14:24:00Z">
                  <w:rPr>
                    <w:rFonts w:ascii="仿宋_GB2312" w:eastAsia="仿宋_GB2312" w:hAnsi="仿宋_GB2312" w:cs="仿宋_GB2312"/>
                    <w:sz w:val="24"/>
                  </w:rPr>
                </w:rPrChange>
              </w:rPr>
              <w:t>2</w:t>
            </w:r>
            <w:r w:rsidRPr="00D25C76">
              <w:rPr>
                <w:rFonts w:eastAsia="仿宋_GB2312" w:hint="eastAsia"/>
                <w:color w:val="000000" w:themeColor="text1"/>
                <w:sz w:val="24"/>
                <w:rPrChange w:id="447" w:author="文印室排版" w:date="2023-03-22T14:24:00Z">
                  <w:rPr>
                    <w:rFonts w:ascii="仿宋_GB2312" w:eastAsia="仿宋_GB2312" w:hAnsi="仿宋_GB2312" w:cs="仿宋_GB2312" w:hint="eastAsia"/>
                    <w:sz w:val="24"/>
                  </w:rPr>
                </w:rPrChange>
              </w:rPr>
              <w:t>件</w:t>
            </w:r>
          </w:p>
        </w:tc>
        <w:tc>
          <w:tcPr>
            <w:tcW w:w="992" w:type="dxa"/>
            <w:tcBorders>
              <w:top w:val="single" w:sz="4" w:space="0" w:color="auto"/>
              <w:left w:val="single" w:sz="4" w:space="0" w:color="auto"/>
              <w:bottom w:val="single" w:sz="4" w:space="0" w:color="auto"/>
              <w:right w:val="single" w:sz="4" w:space="0" w:color="auto"/>
            </w:tcBorders>
            <w:vAlign w:val="center"/>
            <w:tcPrChange w:id="448" w:author="文印室排版" w:date="2023-03-22T14:25:00Z">
              <w:tcPr>
                <w:tcW w:w="992"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49" w:author="文印室排版" w:date="2023-03-22T14:24:00Z">
                  <w:rPr>
                    <w:rFonts w:ascii="仿宋_GB2312" w:eastAsia="仿宋_GB2312" w:hAnsi="仿宋_GB2312" w:cs="仿宋_GB2312"/>
                    <w:sz w:val="24"/>
                  </w:rPr>
                </w:rPrChange>
              </w:rPr>
              <w:pPrChange w:id="450"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51" w:author="文印室排版" w:date="2023-03-22T14:24:00Z">
                  <w:rPr>
                    <w:rFonts w:ascii="仿宋_GB2312" w:eastAsia="仿宋_GB2312" w:hAnsi="仿宋_GB2312" w:cs="仿宋_GB2312"/>
                    <w:sz w:val="24"/>
                  </w:rPr>
                </w:rPrChange>
              </w:rPr>
              <w:t>6</w:t>
            </w:r>
            <w:r w:rsidRPr="00D25C76">
              <w:rPr>
                <w:rFonts w:eastAsia="仿宋_GB2312" w:hint="eastAsia"/>
                <w:color w:val="000000" w:themeColor="text1"/>
                <w:sz w:val="24"/>
                <w:rPrChange w:id="452" w:author="文印室排版" w:date="2023-03-22T14:24:00Z">
                  <w:rPr>
                    <w:rFonts w:ascii="仿宋_GB2312" w:eastAsia="仿宋_GB2312" w:hAnsi="仿宋_GB2312" w:cs="仿宋_GB2312" w:hint="eastAsia"/>
                    <w:sz w:val="24"/>
                  </w:rPr>
                </w:rPrChange>
              </w:rPr>
              <w:t>件</w:t>
            </w:r>
          </w:p>
        </w:tc>
        <w:tc>
          <w:tcPr>
            <w:tcW w:w="993" w:type="dxa"/>
            <w:gridSpan w:val="2"/>
            <w:tcBorders>
              <w:top w:val="single" w:sz="4" w:space="0" w:color="auto"/>
              <w:left w:val="single" w:sz="4" w:space="0" w:color="auto"/>
              <w:bottom w:val="single" w:sz="4" w:space="0" w:color="auto"/>
              <w:right w:val="single" w:sz="4" w:space="0" w:color="auto"/>
            </w:tcBorders>
            <w:vAlign w:val="center"/>
            <w:tcPrChange w:id="453" w:author="文印室排版" w:date="2023-03-22T14:25:00Z">
              <w:tcPr>
                <w:tcW w:w="993" w:type="dxa"/>
                <w:gridSpan w:val="2"/>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454" w:author="文印室排版" w:date="2023-03-22T14:24:00Z">
                  <w:rPr>
                    <w:rFonts w:ascii="仿宋_GB2312" w:eastAsia="仿宋_GB2312" w:hAnsi="仿宋_GB2312" w:cs="仿宋_GB2312"/>
                    <w:sz w:val="24"/>
                  </w:rPr>
                </w:rPrChange>
              </w:rPr>
              <w:pPrChange w:id="455" w:author="文印室排版" w:date="2023-03-22T10:21:00Z">
                <w:pPr>
                  <w:framePr w:hSpace="180" w:wrap="around" w:vAnchor="text" w:hAnchor="page" w:x="1276" w:y="470"/>
                  <w:spacing w:line="300" w:lineRule="exact"/>
                  <w:suppressOverlap/>
                  <w:jc w:val="center"/>
                </w:pPr>
              </w:pPrChange>
            </w:pPr>
          </w:p>
        </w:tc>
      </w:tr>
      <w:tr w:rsidR="00D25C76" w:rsidRPr="00D25C76" w:rsidTr="00D25C76">
        <w:trPr>
          <w:gridAfter w:val="1"/>
          <w:wAfter w:w="8" w:type="dxa"/>
          <w:trHeight w:val="682"/>
          <w:jc w:val="center"/>
          <w:trPrChange w:id="456" w:author="文印室排版" w:date="2023-03-22T14:25:00Z">
            <w:trPr>
              <w:gridAfter w:val="1"/>
              <w:wAfter w:w="8" w:type="dxa"/>
              <w:trHeight w:val="682"/>
              <w:jc w:val="center"/>
            </w:trPr>
          </w:trPrChange>
        </w:trPr>
        <w:tc>
          <w:tcPr>
            <w:tcW w:w="1276" w:type="dxa"/>
            <w:tcBorders>
              <w:top w:val="single" w:sz="4" w:space="0" w:color="auto"/>
              <w:left w:val="single" w:sz="4" w:space="0" w:color="auto"/>
              <w:bottom w:val="single" w:sz="4" w:space="0" w:color="auto"/>
              <w:right w:val="single" w:sz="4" w:space="0" w:color="auto"/>
            </w:tcBorders>
            <w:vAlign w:val="center"/>
            <w:tcPrChange w:id="457" w:author="文印室排版" w:date="2023-03-22T14:25:00Z">
              <w:tcPr>
                <w:tcW w:w="1526"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380" w:lineRule="exact"/>
              <w:jc w:val="center"/>
              <w:rPr>
                <w:rFonts w:eastAsia="仿宋_GB2312"/>
                <w:bCs/>
                <w:color w:val="000000" w:themeColor="text1"/>
                <w:sz w:val="24"/>
                <w:rPrChange w:id="458" w:author="文印室排版" w:date="2023-03-22T14:24:00Z">
                  <w:rPr>
                    <w:rFonts w:ascii="仿宋_GB2312" w:eastAsia="仿宋_GB2312" w:hAnsi="仿宋_GB2312" w:cs="仿宋_GB2312"/>
                    <w:b/>
                    <w:bCs/>
                    <w:sz w:val="24"/>
                  </w:rPr>
                </w:rPrChange>
              </w:rPr>
              <w:pPrChange w:id="459" w:author="文印室排版" w:date="2023-03-22T14:26:00Z">
                <w:pPr>
                  <w:framePr w:hSpace="180" w:wrap="around" w:vAnchor="text" w:hAnchor="page" w:x="1276" w:y="470"/>
                  <w:spacing w:line="300" w:lineRule="exact"/>
                  <w:suppressOverlap/>
                  <w:jc w:val="center"/>
                </w:pPr>
              </w:pPrChange>
            </w:pPr>
            <w:proofErr w:type="gramStart"/>
            <w:r w:rsidRPr="00D25C76">
              <w:rPr>
                <w:rFonts w:eastAsia="仿宋_GB2312" w:hint="eastAsia"/>
                <w:bCs/>
                <w:color w:val="000000" w:themeColor="text1"/>
                <w:sz w:val="24"/>
                <w:rPrChange w:id="460" w:author="文印室排版" w:date="2023-03-22T14:24:00Z">
                  <w:rPr>
                    <w:rFonts w:ascii="仿宋_GB2312" w:eastAsia="仿宋_GB2312" w:hAnsi="仿宋_GB2312" w:cs="仿宋_GB2312" w:hint="eastAsia"/>
                    <w:b/>
                    <w:bCs/>
                    <w:sz w:val="24"/>
                  </w:rPr>
                </w:rPrChange>
              </w:rPr>
              <w:t>微课</w:t>
            </w:r>
            <w:proofErr w:type="gramEnd"/>
          </w:p>
        </w:tc>
        <w:tc>
          <w:tcPr>
            <w:tcW w:w="993" w:type="dxa"/>
            <w:tcBorders>
              <w:top w:val="single" w:sz="4" w:space="0" w:color="auto"/>
              <w:left w:val="single" w:sz="4" w:space="0" w:color="auto"/>
              <w:bottom w:val="single" w:sz="4" w:space="0" w:color="auto"/>
              <w:right w:val="single" w:sz="4" w:space="0" w:color="auto"/>
            </w:tcBorders>
            <w:vAlign w:val="center"/>
            <w:tcPrChange w:id="461" w:author="文印室排版" w:date="2023-03-22T14:25:00Z">
              <w:tcPr>
                <w:tcW w:w="850"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62" w:author="文印室排版" w:date="2023-03-22T14:24:00Z">
                  <w:rPr>
                    <w:rFonts w:ascii="仿宋_GB2312" w:eastAsia="仿宋_GB2312" w:hAnsi="仿宋_GB2312" w:cs="仿宋_GB2312"/>
                    <w:sz w:val="24"/>
                  </w:rPr>
                </w:rPrChange>
              </w:rPr>
              <w:pPrChange w:id="463"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64" w:author="文印室排版" w:date="2023-03-22T14:24:00Z">
                  <w:rPr>
                    <w:rFonts w:ascii="仿宋_GB2312" w:eastAsia="仿宋_GB2312" w:hAnsi="仿宋_GB2312" w:cs="仿宋_GB2312"/>
                    <w:sz w:val="24"/>
                  </w:rPr>
                </w:rPrChange>
              </w:rPr>
              <w:t>20</w:t>
            </w:r>
            <w:r w:rsidRPr="00D25C76">
              <w:rPr>
                <w:rFonts w:eastAsia="仿宋_GB2312" w:hint="eastAsia"/>
                <w:color w:val="000000" w:themeColor="text1"/>
                <w:sz w:val="24"/>
                <w:rPrChange w:id="465" w:author="文印室排版" w:date="2023-03-22T14:24:00Z">
                  <w:rPr>
                    <w:rFonts w:ascii="仿宋_GB2312" w:eastAsia="仿宋_GB2312" w:hAnsi="仿宋_GB2312" w:cs="仿宋_GB2312" w:hint="eastAsia"/>
                    <w:sz w:val="24"/>
                  </w:rPr>
                </w:rPrChange>
              </w:rPr>
              <w:t>件</w:t>
            </w:r>
          </w:p>
        </w:tc>
        <w:tc>
          <w:tcPr>
            <w:tcW w:w="965" w:type="dxa"/>
            <w:tcBorders>
              <w:top w:val="single" w:sz="4" w:space="0" w:color="auto"/>
              <w:left w:val="single" w:sz="4" w:space="0" w:color="auto"/>
              <w:bottom w:val="single" w:sz="4" w:space="0" w:color="auto"/>
              <w:right w:val="single" w:sz="4" w:space="0" w:color="auto"/>
            </w:tcBorders>
            <w:vAlign w:val="center"/>
            <w:tcPrChange w:id="466" w:author="文印室排版" w:date="2023-03-22T14:25:00Z">
              <w:tcPr>
                <w:tcW w:w="75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67" w:author="文印室排版" w:date="2023-03-22T14:24:00Z">
                  <w:rPr>
                    <w:rFonts w:ascii="仿宋_GB2312" w:eastAsia="仿宋_GB2312" w:hAnsi="仿宋_GB2312" w:cs="仿宋_GB2312"/>
                    <w:sz w:val="24"/>
                  </w:rPr>
                </w:rPrChange>
              </w:rPr>
              <w:pPrChange w:id="468"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69" w:author="文印室排版" w:date="2023-03-22T14:24:00Z">
                  <w:rPr>
                    <w:rFonts w:ascii="仿宋_GB2312" w:eastAsia="仿宋_GB2312" w:hAnsi="仿宋_GB2312" w:cs="仿宋_GB2312"/>
                    <w:sz w:val="24"/>
                  </w:rPr>
                </w:rPrChange>
              </w:rPr>
              <w:t>10</w:t>
            </w:r>
            <w:r w:rsidRPr="00D25C76">
              <w:rPr>
                <w:rFonts w:eastAsia="仿宋_GB2312" w:hint="eastAsia"/>
                <w:color w:val="000000" w:themeColor="text1"/>
                <w:sz w:val="24"/>
                <w:rPrChange w:id="470" w:author="文印室排版" w:date="2023-03-22T14:24:00Z">
                  <w:rPr>
                    <w:rFonts w:ascii="仿宋_GB2312" w:eastAsia="仿宋_GB2312" w:hAnsi="仿宋_GB2312" w:cs="仿宋_GB2312" w:hint="eastAsia"/>
                    <w:sz w:val="24"/>
                  </w:rPr>
                </w:rPrChange>
              </w:rPr>
              <w:t>件</w:t>
            </w:r>
          </w:p>
        </w:tc>
        <w:tc>
          <w:tcPr>
            <w:tcW w:w="983" w:type="dxa"/>
            <w:tcBorders>
              <w:top w:val="single" w:sz="4" w:space="0" w:color="auto"/>
              <w:left w:val="single" w:sz="4" w:space="0" w:color="auto"/>
              <w:bottom w:val="single" w:sz="4" w:space="0" w:color="auto"/>
              <w:right w:val="single" w:sz="4" w:space="0" w:color="auto"/>
            </w:tcBorders>
            <w:vAlign w:val="center"/>
            <w:tcPrChange w:id="471" w:author="文印室排版" w:date="2023-03-22T14:25:00Z">
              <w:tcPr>
                <w:tcW w:w="983"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72" w:author="文印室排版" w:date="2023-03-22T14:24:00Z">
                  <w:rPr>
                    <w:rFonts w:ascii="仿宋_GB2312" w:eastAsia="仿宋_GB2312" w:hAnsi="仿宋_GB2312" w:cs="仿宋_GB2312"/>
                    <w:sz w:val="24"/>
                  </w:rPr>
                </w:rPrChange>
              </w:rPr>
              <w:pPrChange w:id="473"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74" w:author="文印室排版" w:date="2023-03-22T14:24:00Z">
                  <w:rPr>
                    <w:rFonts w:ascii="仿宋_GB2312" w:eastAsia="仿宋_GB2312" w:hAnsi="仿宋_GB2312" w:cs="仿宋_GB2312"/>
                    <w:sz w:val="24"/>
                  </w:rPr>
                </w:rPrChange>
              </w:rPr>
              <w:t>3</w:t>
            </w:r>
            <w:r w:rsidRPr="00D25C76">
              <w:rPr>
                <w:rFonts w:eastAsia="仿宋_GB2312" w:hint="eastAsia"/>
                <w:color w:val="000000" w:themeColor="text1"/>
                <w:sz w:val="24"/>
                <w:rPrChange w:id="475"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476" w:author="文印室排版" w:date="2023-03-22T14:25: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77" w:author="文印室排版" w:date="2023-03-22T14:24:00Z">
                  <w:rPr>
                    <w:rFonts w:ascii="仿宋_GB2312" w:eastAsia="仿宋_GB2312" w:hAnsi="仿宋_GB2312" w:cs="仿宋_GB2312"/>
                    <w:sz w:val="24"/>
                  </w:rPr>
                </w:rPrChange>
              </w:rPr>
              <w:pPrChange w:id="478"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79" w:author="文印室排版" w:date="2023-03-22T14:24:00Z">
                  <w:rPr>
                    <w:rFonts w:ascii="仿宋_GB2312" w:eastAsia="仿宋_GB2312" w:hAnsi="仿宋_GB2312" w:cs="仿宋_GB2312"/>
                    <w:sz w:val="24"/>
                  </w:rPr>
                </w:rPrChange>
              </w:rPr>
              <w:t>1</w:t>
            </w:r>
            <w:r w:rsidRPr="00D25C76">
              <w:rPr>
                <w:rFonts w:eastAsia="仿宋_GB2312" w:hint="eastAsia"/>
                <w:color w:val="000000" w:themeColor="text1"/>
                <w:sz w:val="24"/>
                <w:rPrChange w:id="480"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481" w:author="文印室排版" w:date="2023-03-22T14:25: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82" w:author="文印室排版" w:date="2023-03-22T14:24:00Z">
                  <w:rPr>
                    <w:rFonts w:ascii="仿宋_GB2312" w:eastAsia="仿宋_GB2312" w:hAnsi="仿宋_GB2312" w:cs="仿宋_GB2312"/>
                    <w:sz w:val="24"/>
                  </w:rPr>
                </w:rPrChange>
              </w:rPr>
              <w:pPrChange w:id="483"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84" w:author="文印室排版" w:date="2023-03-22T14:24:00Z">
                  <w:rPr>
                    <w:rFonts w:ascii="仿宋_GB2312" w:eastAsia="仿宋_GB2312" w:hAnsi="仿宋_GB2312" w:cs="仿宋_GB2312"/>
                    <w:sz w:val="24"/>
                  </w:rPr>
                </w:rPrChange>
              </w:rPr>
              <w:t>7</w:t>
            </w:r>
            <w:r w:rsidRPr="00D25C76">
              <w:rPr>
                <w:rFonts w:eastAsia="仿宋_GB2312" w:hint="eastAsia"/>
                <w:color w:val="000000" w:themeColor="text1"/>
                <w:sz w:val="24"/>
                <w:rPrChange w:id="485" w:author="文印室排版" w:date="2023-03-22T14:24:00Z">
                  <w:rPr>
                    <w:rFonts w:ascii="仿宋_GB2312" w:eastAsia="仿宋_GB2312" w:hAnsi="仿宋_GB2312" w:cs="仿宋_GB2312" w:hint="eastAsia"/>
                    <w:sz w:val="24"/>
                  </w:rPr>
                </w:rPrChange>
              </w:rPr>
              <w:t>件</w:t>
            </w:r>
          </w:p>
        </w:tc>
        <w:tc>
          <w:tcPr>
            <w:tcW w:w="1004" w:type="dxa"/>
            <w:tcBorders>
              <w:top w:val="single" w:sz="4" w:space="0" w:color="auto"/>
              <w:left w:val="single" w:sz="4" w:space="0" w:color="auto"/>
              <w:bottom w:val="single" w:sz="4" w:space="0" w:color="auto"/>
              <w:right w:val="single" w:sz="4" w:space="0" w:color="auto"/>
            </w:tcBorders>
            <w:vAlign w:val="center"/>
            <w:tcPrChange w:id="486" w:author="文印室排版" w:date="2023-03-22T14:25:00Z">
              <w:tcPr>
                <w:tcW w:w="1004"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87" w:author="文印室排版" w:date="2023-03-22T14:24:00Z">
                  <w:rPr>
                    <w:rFonts w:ascii="仿宋_GB2312" w:eastAsia="仿宋_GB2312" w:hAnsi="仿宋_GB2312" w:cs="仿宋_GB2312"/>
                    <w:sz w:val="24"/>
                  </w:rPr>
                </w:rPrChange>
              </w:rPr>
              <w:pPrChange w:id="488"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89" w:author="文印室排版" w:date="2023-03-22T14:24:00Z">
                  <w:rPr>
                    <w:rFonts w:ascii="仿宋_GB2312" w:eastAsia="仿宋_GB2312" w:hAnsi="仿宋_GB2312" w:cs="仿宋_GB2312"/>
                    <w:sz w:val="24"/>
                  </w:rPr>
                </w:rPrChange>
              </w:rPr>
              <w:t>3</w:t>
            </w:r>
            <w:r w:rsidRPr="00D25C76">
              <w:rPr>
                <w:rFonts w:eastAsia="仿宋_GB2312" w:hint="eastAsia"/>
                <w:color w:val="000000" w:themeColor="text1"/>
                <w:sz w:val="24"/>
                <w:rPrChange w:id="490" w:author="文印室排版" w:date="2023-03-22T14:24:00Z">
                  <w:rPr>
                    <w:rFonts w:ascii="仿宋_GB2312" w:eastAsia="仿宋_GB2312" w:hAnsi="仿宋_GB2312" w:cs="仿宋_GB2312" w:hint="eastAsia"/>
                    <w:sz w:val="24"/>
                  </w:rPr>
                </w:rPrChange>
              </w:rPr>
              <w:t>件</w:t>
            </w:r>
          </w:p>
        </w:tc>
        <w:tc>
          <w:tcPr>
            <w:tcW w:w="992" w:type="dxa"/>
            <w:tcBorders>
              <w:top w:val="single" w:sz="4" w:space="0" w:color="auto"/>
              <w:left w:val="single" w:sz="4" w:space="0" w:color="auto"/>
              <w:bottom w:val="single" w:sz="4" w:space="0" w:color="auto"/>
              <w:right w:val="single" w:sz="4" w:space="0" w:color="auto"/>
            </w:tcBorders>
            <w:vAlign w:val="center"/>
            <w:tcPrChange w:id="491" w:author="文印室排版" w:date="2023-03-22T14:25:00Z">
              <w:tcPr>
                <w:tcW w:w="992"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492" w:author="文印室排版" w:date="2023-03-22T14:24:00Z">
                  <w:rPr>
                    <w:rFonts w:ascii="仿宋_GB2312" w:eastAsia="仿宋_GB2312" w:hAnsi="仿宋_GB2312" w:cs="仿宋_GB2312"/>
                    <w:sz w:val="24"/>
                  </w:rPr>
                </w:rPrChange>
              </w:rPr>
              <w:pPrChange w:id="493"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494" w:author="文印室排版" w:date="2023-03-22T14:24:00Z">
                  <w:rPr>
                    <w:rFonts w:ascii="仿宋_GB2312" w:eastAsia="仿宋_GB2312" w:hAnsi="仿宋_GB2312" w:cs="仿宋_GB2312"/>
                    <w:sz w:val="24"/>
                  </w:rPr>
                </w:rPrChange>
              </w:rPr>
              <w:t>10</w:t>
            </w:r>
            <w:r w:rsidRPr="00D25C76">
              <w:rPr>
                <w:rFonts w:eastAsia="仿宋_GB2312" w:hint="eastAsia"/>
                <w:color w:val="000000" w:themeColor="text1"/>
                <w:sz w:val="24"/>
                <w:rPrChange w:id="495" w:author="文印室排版" w:date="2023-03-22T14:24:00Z">
                  <w:rPr>
                    <w:rFonts w:ascii="仿宋_GB2312" w:eastAsia="仿宋_GB2312" w:hAnsi="仿宋_GB2312" w:cs="仿宋_GB2312" w:hint="eastAsia"/>
                    <w:sz w:val="24"/>
                  </w:rPr>
                </w:rPrChange>
              </w:rPr>
              <w:t>件</w:t>
            </w:r>
          </w:p>
        </w:tc>
        <w:tc>
          <w:tcPr>
            <w:tcW w:w="985" w:type="dxa"/>
            <w:tcBorders>
              <w:top w:val="single" w:sz="4" w:space="0" w:color="auto"/>
              <w:left w:val="single" w:sz="4" w:space="0" w:color="auto"/>
              <w:bottom w:val="single" w:sz="4" w:space="0" w:color="auto"/>
              <w:right w:val="single" w:sz="4" w:space="0" w:color="auto"/>
            </w:tcBorders>
            <w:vAlign w:val="center"/>
            <w:tcPrChange w:id="496" w:author="文印室排版" w:date="2023-03-22T14:25:00Z">
              <w:tcPr>
                <w:tcW w:w="985"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497" w:author="文印室排版" w:date="2023-03-22T14:24:00Z">
                  <w:rPr>
                    <w:rFonts w:ascii="仿宋_GB2312" w:eastAsia="仿宋_GB2312" w:hAnsi="仿宋_GB2312" w:cs="仿宋_GB2312"/>
                    <w:sz w:val="24"/>
                  </w:rPr>
                </w:rPrChange>
              </w:rPr>
              <w:pPrChange w:id="498" w:author="文印室排版" w:date="2023-03-22T10:21:00Z">
                <w:pPr>
                  <w:framePr w:hSpace="180" w:wrap="around" w:vAnchor="text" w:hAnchor="page" w:x="1276" w:y="470"/>
                  <w:spacing w:line="300" w:lineRule="exact"/>
                  <w:suppressOverlap/>
                  <w:jc w:val="center"/>
                </w:pPr>
              </w:pPrChange>
            </w:pPr>
          </w:p>
        </w:tc>
      </w:tr>
      <w:tr w:rsidR="00D25C76" w:rsidRPr="00D25C76" w:rsidTr="00D25C76">
        <w:trPr>
          <w:gridAfter w:val="1"/>
          <w:wAfter w:w="8" w:type="dxa"/>
          <w:trHeight w:val="935"/>
          <w:jc w:val="center"/>
          <w:trPrChange w:id="499" w:author="文印室排版" w:date="2023-03-22T14:26:00Z">
            <w:trPr>
              <w:gridAfter w:val="1"/>
              <w:wAfter w:w="8" w:type="dxa"/>
              <w:trHeight w:val="682"/>
              <w:jc w:val="center"/>
            </w:trPr>
          </w:trPrChange>
        </w:trPr>
        <w:tc>
          <w:tcPr>
            <w:tcW w:w="1276" w:type="dxa"/>
            <w:tcBorders>
              <w:top w:val="single" w:sz="4" w:space="0" w:color="auto"/>
              <w:left w:val="single" w:sz="4" w:space="0" w:color="auto"/>
              <w:bottom w:val="single" w:sz="4" w:space="0" w:color="auto"/>
              <w:right w:val="single" w:sz="4" w:space="0" w:color="auto"/>
            </w:tcBorders>
            <w:vAlign w:val="center"/>
            <w:tcPrChange w:id="500" w:author="文印室排版" w:date="2023-03-22T14:26:00Z">
              <w:tcPr>
                <w:tcW w:w="1526"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380" w:lineRule="exact"/>
              <w:jc w:val="center"/>
              <w:rPr>
                <w:ins w:id="501" w:author="文印室排版" w:date="2023-03-22T14:25:00Z"/>
                <w:rFonts w:eastAsia="仿宋_GB2312"/>
                <w:bCs/>
                <w:color w:val="000000" w:themeColor="text1"/>
                <w:sz w:val="24"/>
              </w:rPr>
              <w:pPrChange w:id="502" w:author="文印室排版" w:date="2023-03-22T14:26:00Z">
                <w:pPr>
                  <w:framePr w:hSpace="180" w:wrap="around" w:vAnchor="text" w:hAnchor="page" w:x="1276" w:y="470"/>
                  <w:spacing w:line="300" w:lineRule="exact"/>
                  <w:suppressOverlap/>
                  <w:jc w:val="center"/>
                </w:pPr>
              </w:pPrChange>
            </w:pPr>
            <w:r w:rsidRPr="00D25C76">
              <w:rPr>
                <w:rFonts w:eastAsia="仿宋_GB2312" w:hint="eastAsia"/>
                <w:bCs/>
                <w:color w:val="000000" w:themeColor="text1"/>
                <w:sz w:val="24"/>
                <w:rPrChange w:id="503" w:author="文印室排版" w:date="2023-03-22T14:24:00Z">
                  <w:rPr>
                    <w:rFonts w:ascii="仿宋_GB2312" w:eastAsia="仿宋_GB2312" w:hAnsi="仿宋_GB2312" w:cs="仿宋_GB2312" w:hint="eastAsia"/>
                    <w:b/>
                    <w:bCs/>
                    <w:sz w:val="24"/>
                  </w:rPr>
                </w:rPrChange>
              </w:rPr>
              <w:t>系列型</w:t>
            </w:r>
          </w:p>
          <w:p w:rsidR="007A7AAB" w:rsidRPr="00D25C76" w:rsidRDefault="005446E2">
            <w:pPr>
              <w:adjustRightInd w:val="0"/>
              <w:snapToGrid w:val="0"/>
              <w:spacing w:line="380" w:lineRule="exact"/>
              <w:jc w:val="center"/>
              <w:rPr>
                <w:rFonts w:eastAsia="仿宋_GB2312"/>
                <w:bCs/>
                <w:color w:val="000000" w:themeColor="text1"/>
                <w:sz w:val="24"/>
                <w:rPrChange w:id="504" w:author="文印室排版" w:date="2023-03-22T14:24:00Z">
                  <w:rPr>
                    <w:rFonts w:ascii="仿宋_GB2312" w:eastAsia="仿宋_GB2312" w:hAnsi="仿宋_GB2312" w:cs="仿宋_GB2312"/>
                    <w:b/>
                    <w:bCs/>
                    <w:sz w:val="24"/>
                  </w:rPr>
                </w:rPrChange>
              </w:rPr>
              <w:pPrChange w:id="505" w:author="文印室排版" w:date="2023-03-22T14:26:00Z">
                <w:pPr>
                  <w:framePr w:hSpace="180" w:wrap="around" w:vAnchor="text" w:hAnchor="page" w:x="1276" w:y="470"/>
                  <w:spacing w:line="300" w:lineRule="exact"/>
                  <w:suppressOverlap/>
                  <w:jc w:val="center"/>
                </w:pPr>
              </w:pPrChange>
            </w:pPr>
            <w:proofErr w:type="gramStart"/>
            <w:r w:rsidRPr="00D25C76">
              <w:rPr>
                <w:rFonts w:eastAsia="仿宋_GB2312" w:hint="eastAsia"/>
                <w:bCs/>
                <w:color w:val="000000" w:themeColor="text1"/>
                <w:sz w:val="24"/>
                <w:rPrChange w:id="506" w:author="文印室排版" w:date="2023-03-22T14:24:00Z">
                  <w:rPr>
                    <w:rFonts w:ascii="仿宋_GB2312" w:eastAsia="仿宋_GB2312" w:hAnsi="仿宋_GB2312" w:cs="仿宋_GB2312" w:hint="eastAsia"/>
                    <w:b/>
                    <w:bCs/>
                    <w:sz w:val="24"/>
                  </w:rPr>
                </w:rPrChange>
              </w:rPr>
              <w:t>微课</w:t>
            </w:r>
            <w:proofErr w:type="gramEnd"/>
          </w:p>
        </w:tc>
        <w:tc>
          <w:tcPr>
            <w:tcW w:w="993" w:type="dxa"/>
            <w:tcBorders>
              <w:top w:val="single" w:sz="4" w:space="0" w:color="auto"/>
              <w:left w:val="single" w:sz="4" w:space="0" w:color="auto"/>
              <w:bottom w:val="single" w:sz="4" w:space="0" w:color="auto"/>
              <w:right w:val="single" w:sz="4" w:space="0" w:color="auto"/>
            </w:tcBorders>
            <w:vAlign w:val="center"/>
            <w:tcPrChange w:id="507" w:author="文印室排版" w:date="2023-03-22T14:26:00Z">
              <w:tcPr>
                <w:tcW w:w="850"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08" w:author="文印室排版" w:date="2023-03-22T14:24:00Z">
                  <w:rPr>
                    <w:rFonts w:ascii="仿宋_GB2312" w:eastAsia="仿宋_GB2312" w:hAnsi="仿宋_GB2312" w:cs="仿宋_GB2312"/>
                    <w:sz w:val="24"/>
                  </w:rPr>
                </w:rPrChange>
              </w:rPr>
              <w:pPrChange w:id="509"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10" w:author="文印室排版" w:date="2023-03-22T14:24:00Z">
                  <w:rPr>
                    <w:rFonts w:ascii="仿宋_GB2312" w:eastAsia="仿宋_GB2312" w:hAnsi="仿宋_GB2312" w:cs="仿宋_GB2312"/>
                    <w:sz w:val="24"/>
                  </w:rPr>
                </w:rPrChange>
              </w:rPr>
              <w:t>10</w:t>
            </w:r>
            <w:r w:rsidRPr="00D25C76">
              <w:rPr>
                <w:rFonts w:eastAsia="仿宋_GB2312" w:hint="eastAsia"/>
                <w:color w:val="000000" w:themeColor="text1"/>
                <w:sz w:val="24"/>
                <w:rPrChange w:id="511" w:author="文印室排版" w:date="2023-03-22T14:24:00Z">
                  <w:rPr>
                    <w:rFonts w:ascii="仿宋_GB2312" w:eastAsia="仿宋_GB2312" w:hAnsi="仿宋_GB2312" w:cs="仿宋_GB2312" w:hint="eastAsia"/>
                    <w:sz w:val="24"/>
                  </w:rPr>
                </w:rPrChange>
              </w:rPr>
              <w:t>件</w:t>
            </w:r>
          </w:p>
        </w:tc>
        <w:tc>
          <w:tcPr>
            <w:tcW w:w="965" w:type="dxa"/>
            <w:tcBorders>
              <w:top w:val="single" w:sz="4" w:space="0" w:color="auto"/>
              <w:left w:val="single" w:sz="4" w:space="0" w:color="auto"/>
              <w:bottom w:val="single" w:sz="4" w:space="0" w:color="auto"/>
              <w:right w:val="single" w:sz="4" w:space="0" w:color="auto"/>
            </w:tcBorders>
            <w:vAlign w:val="center"/>
            <w:tcPrChange w:id="512" w:author="文印室排版" w:date="2023-03-22T14:26:00Z">
              <w:tcPr>
                <w:tcW w:w="75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13" w:author="文印室排版" w:date="2023-03-22T14:24:00Z">
                  <w:rPr>
                    <w:rFonts w:ascii="仿宋_GB2312" w:eastAsia="仿宋_GB2312" w:hAnsi="仿宋_GB2312" w:cs="仿宋_GB2312"/>
                    <w:sz w:val="24"/>
                  </w:rPr>
                </w:rPrChange>
              </w:rPr>
              <w:pPrChange w:id="514" w:author="文印室排版" w:date="2023-03-22T10:21:00Z">
                <w:pPr>
                  <w:framePr w:hSpace="180" w:wrap="around" w:vAnchor="text" w:hAnchor="page" w:x="1276" w:y="470"/>
                  <w:spacing w:line="300" w:lineRule="exact"/>
                  <w:suppressOverlap/>
                  <w:jc w:val="center"/>
                </w:pPr>
              </w:pPrChange>
            </w:pPr>
          </w:p>
        </w:tc>
        <w:tc>
          <w:tcPr>
            <w:tcW w:w="983" w:type="dxa"/>
            <w:tcBorders>
              <w:top w:val="single" w:sz="4" w:space="0" w:color="auto"/>
              <w:left w:val="single" w:sz="4" w:space="0" w:color="auto"/>
              <w:bottom w:val="single" w:sz="4" w:space="0" w:color="auto"/>
              <w:right w:val="single" w:sz="4" w:space="0" w:color="auto"/>
            </w:tcBorders>
            <w:vAlign w:val="center"/>
            <w:tcPrChange w:id="515" w:author="文印室排版" w:date="2023-03-22T14:26:00Z">
              <w:tcPr>
                <w:tcW w:w="983"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16" w:author="文印室排版" w:date="2023-03-22T14:24:00Z">
                  <w:rPr>
                    <w:rFonts w:ascii="仿宋_GB2312" w:eastAsia="仿宋_GB2312" w:hAnsi="仿宋_GB2312" w:cs="仿宋_GB2312"/>
                    <w:sz w:val="24"/>
                  </w:rPr>
                </w:rPrChange>
              </w:rPr>
              <w:pPrChange w:id="517"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18" w:author="文印室排版" w:date="2023-03-22T14:24:00Z">
                  <w:rPr>
                    <w:rFonts w:ascii="仿宋_GB2312" w:eastAsia="仿宋_GB2312" w:hAnsi="仿宋_GB2312" w:cs="仿宋_GB2312"/>
                    <w:sz w:val="24"/>
                  </w:rPr>
                </w:rPrChange>
              </w:rPr>
              <w:t>2</w:t>
            </w:r>
            <w:r w:rsidRPr="00D25C76">
              <w:rPr>
                <w:rFonts w:eastAsia="仿宋_GB2312" w:hint="eastAsia"/>
                <w:color w:val="000000" w:themeColor="text1"/>
                <w:sz w:val="24"/>
                <w:rPrChange w:id="519"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520" w:author="文印室排版" w:date="2023-03-22T14:26: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21" w:author="文印室排版" w:date="2023-03-22T14:24:00Z">
                  <w:rPr>
                    <w:rFonts w:ascii="仿宋_GB2312" w:eastAsia="仿宋_GB2312" w:hAnsi="仿宋_GB2312" w:cs="仿宋_GB2312"/>
                    <w:sz w:val="24"/>
                  </w:rPr>
                </w:rPrChange>
              </w:rPr>
              <w:pPrChange w:id="522" w:author="文印室排版" w:date="2023-03-22T10:21:00Z">
                <w:pPr>
                  <w:framePr w:hSpace="180" w:wrap="around" w:vAnchor="text" w:hAnchor="page" w:x="1276" w:y="470"/>
                  <w:spacing w:line="300" w:lineRule="exact"/>
                  <w:suppressOverlap/>
                  <w:jc w:val="center"/>
                </w:pPr>
              </w:pPrChange>
            </w:pPr>
          </w:p>
        </w:tc>
        <w:tc>
          <w:tcPr>
            <w:tcW w:w="967" w:type="dxa"/>
            <w:tcBorders>
              <w:top w:val="single" w:sz="4" w:space="0" w:color="auto"/>
              <w:left w:val="single" w:sz="4" w:space="0" w:color="auto"/>
              <w:bottom w:val="single" w:sz="4" w:space="0" w:color="auto"/>
              <w:right w:val="single" w:sz="4" w:space="0" w:color="auto"/>
            </w:tcBorders>
            <w:vAlign w:val="center"/>
            <w:tcPrChange w:id="523" w:author="文印室排版" w:date="2023-03-22T14:26: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24" w:author="文印室排版" w:date="2023-03-22T14:24:00Z">
                  <w:rPr>
                    <w:rFonts w:ascii="仿宋_GB2312" w:eastAsia="仿宋_GB2312" w:hAnsi="仿宋_GB2312" w:cs="仿宋_GB2312"/>
                    <w:sz w:val="24"/>
                  </w:rPr>
                </w:rPrChange>
              </w:rPr>
              <w:pPrChange w:id="525"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26" w:author="文印室排版" w:date="2023-03-22T14:24:00Z">
                  <w:rPr>
                    <w:rFonts w:ascii="仿宋_GB2312" w:eastAsia="仿宋_GB2312" w:hAnsi="仿宋_GB2312" w:cs="仿宋_GB2312"/>
                    <w:sz w:val="24"/>
                  </w:rPr>
                </w:rPrChange>
              </w:rPr>
              <w:t>3</w:t>
            </w:r>
            <w:r w:rsidRPr="00D25C76">
              <w:rPr>
                <w:rFonts w:eastAsia="仿宋_GB2312" w:hint="eastAsia"/>
                <w:color w:val="000000" w:themeColor="text1"/>
                <w:sz w:val="24"/>
                <w:rPrChange w:id="527" w:author="文印室排版" w:date="2023-03-22T14:24:00Z">
                  <w:rPr>
                    <w:rFonts w:ascii="仿宋_GB2312" w:eastAsia="仿宋_GB2312" w:hAnsi="仿宋_GB2312" w:cs="仿宋_GB2312" w:hint="eastAsia"/>
                    <w:sz w:val="24"/>
                  </w:rPr>
                </w:rPrChange>
              </w:rPr>
              <w:t>件</w:t>
            </w:r>
          </w:p>
        </w:tc>
        <w:tc>
          <w:tcPr>
            <w:tcW w:w="1004" w:type="dxa"/>
            <w:tcBorders>
              <w:top w:val="single" w:sz="4" w:space="0" w:color="auto"/>
              <w:left w:val="single" w:sz="4" w:space="0" w:color="auto"/>
              <w:bottom w:val="single" w:sz="4" w:space="0" w:color="auto"/>
              <w:right w:val="single" w:sz="4" w:space="0" w:color="auto"/>
            </w:tcBorders>
            <w:vAlign w:val="center"/>
            <w:tcPrChange w:id="528" w:author="文印室排版" w:date="2023-03-22T14:26:00Z">
              <w:tcPr>
                <w:tcW w:w="1004"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29" w:author="文印室排版" w:date="2023-03-22T14:24:00Z">
                  <w:rPr>
                    <w:rFonts w:ascii="仿宋_GB2312" w:eastAsia="仿宋_GB2312" w:hAnsi="仿宋_GB2312" w:cs="仿宋_GB2312"/>
                    <w:sz w:val="24"/>
                  </w:rPr>
                </w:rPrChange>
              </w:rPr>
              <w:pPrChange w:id="530" w:author="文印室排版" w:date="2023-03-22T10:21:00Z">
                <w:pPr>
                  <w:framePr w:hSpace="180" w:wrap="around" w:vAnchor="text" w:hAnchor="page" w:x="1276" w:y="470"/>
                  <w:spacing w:line="300" w:lineRule="exact"/>
                  <w:suppressOverlap/>
                  <w:jc w:val="center"/>
                </w:pPr>
              </w:pPrChange>
            </w:pPr>
          </w:p>
        </w:tc>
        <w:tc>
          <w:tcPr>
            <w:tcW w:w="992" w:type="dxa"/>
            <w:tcBorders>
              <w:top w:val="single" w:sz="4" w:space="0" w:color="auto"/>
              <w:left w:val="single" w:sz="4" w:space="0" w:color="auto"/>
              <w:bottom w:val="single" w:sz="4" w:space="0" w:color="auto"/>
              <w:right w:val="single" w:sz="4" w:space="0" w:color="auto"/>
            </w:tcBorders>
            <w:vAlign w:val="center"/>
            <w:tcPrChange w:id="531" w:author="文印室排版" w:date="2023-03-22T14:26:00Z">
              <w:tcPr>
                <w:tcW w:w="992"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32" w:author="文印室排版" w:date="2023-03-22T14:24:00Z">
                  <w:rPr>
                    <w:rFonts w:ascii="仿宋_GB2312" w:eastAsia="仿宋_GB2312" w:hAnsi="仿宋_GB2312" w:cs="仿宋_GB2312"/>
                    <w:sz w:val="24"/>
                  </w:rPr>
                </w:rPrChange>
              </w:rPr>
              <w:pPrChange w:id="533"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34" w:author="文印室排版" w:date="2023-03-22T14:24:00Z">
                  <w:rPr>
                    <w:rFonts w:ascii="仿宋_GB2312" w:eastAsia="仿宋_GB2312" w:hAnsi="仿宋_GB2312" w:cs="仿宋_GB2312"/>
                    <w:sz w:val="24"/>
                  </w:rPr>
                </w:rPrChange>
              </w:rPr>
              <w:t>5</w:t>
            </w:r>
            <w:r w:rsidRPr="00D25C76">
              <w:rPr>
                <w:rFonts w:eastAsia="仿宋_GB2312" w:hint="eastAsia"/>
                <w:color w:val="000000" w:themeColor="text1"/>
                <w:sz w:val="24"/>
                <w:rPrChange w:id="535" w:author="文印室排版" w:date="2023-03-22T14:24:00Z">
                  <w:rPr>
                    <w:rFonts w:ascii="仿宋_GB2312" w:eastAsia="仿宋_GB2312" w:hAnsi="仿宋_GB2312" w:cs="仿宋_GB2312" w:hint="eastAsia"/>
                    <w:sz w:val="24"/>
                  </w:rPr>
                </w:rPrChange>
              </w:rPr>
              <w:t>件</w:t>
            </w:r>
          </w:p>
        </w:tc>
        <w:tc>
          <w:tcPr>
            <w:tcW w:w="985" w:type="dxa"/>
            <w:tcBorders>
              <w:top w:val="single" w:sz="4" w:space="0" w:color="auto"/>
              <w:left w:val="single" w:sz="4" w:space="0" w:color="auto"/>
              <w:bottom w:val="single" w:sz="4" w:space="0" w:color="auto"/>
              <w:right w:val="single" w:sz="4" w:space="0" w:color="auto"/>
            </w:tcBorders>
            <w:vAlign w:val="center"/>
            <w:tcPrChange w:id="536" w:author="文印室排版" w:date="2023-03-22T14:26:00Z">
              <w:tcPr>
                <w:tcW w:w="985"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37" w:author="文印室排版" w:date="2023-03-22T14:24:00Z">
                  <w:rPr>
                    <w:rFonts w:ascii="仿宋_GB2312" w:eastAsia="仿宋_GB2312" w:hAnsi="仿宋_GB2312" w:cs="仿宋_GB2312"/>
                    <w:sz w:val="24"/>
                  </w:rPr>
                </w:rPrChange>
              </w:rPr>
              <w:pPrChange w:id="538" w:author="文印室排版" w:date="2023-03-22T10:21:00Z">
                <w:pPr>
                  <w:framePr w:hSpace="180" w:wrap="around" w:vAnchor="text" w:hAnchor="page" w:x="1276" w:y="470"/>
                  <w:spacing w:line="300" w:lineRule="exact"/>
                  <w:suppressOverlap/>
                  <w:jc w:val="center"/>
                </w:pPr>
              </w:pPrChange>
            </w:pPr>
          </w:p>
        </w:tc>
      </w:tr>
      <w:tr w:rsidR="00D25C76" w:rsidRPr="00D25C76" w:rsidTr="00D25C76">
        <w:trPr>
          <w:gridAfter w:val="1"/>
          <w:wAfter w:w="8" w:type="dxa"/>
          <w:trHeight w:val="559"/>
          <w:jc w:val="center"/>
          <w:trPrChange w:id="539" w:author="文印室排版" w:date="2023-03-22T14:25:00Z">
            <w:trPr>
              <w:gridAfter w:val="1"/>
              <w:wAfter w:w="8" w:type="dxa"/>
              <w:trHeight w:val="559"/>
              <w:jc w:val="center"/>
            </w:trPr>
          </w:trPrChange>
        </w:trPr>
        <w:tc>
          <w:tcPr>
            <w:tcW w:w="1276" w:type="dxa"/>
            <w:tcBorders>
              <w:top w:val="single" w:sz="4" w:space="0" w:color="auto"/>
              <w:left w:val="single" w:sz="4" w:space="0" w:color="auto"/>
              <w:right w:val="single" w:sz="4" w:space="0" w:color="auto"/>
            </w:tcBorders>
            <w:vAlign w:val="center"/>
            <w:tcPrChange w:id="540" w:author="文印室排版" w:date="2023-03-22T14:25:00Z">
              <w:tcPr>
                <w:tcW w:w="1526"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380" w:lineRule="exact"/>
              <w:jc w:val="center"/>
              <w:rPr>
                <w:rFonts w:eastAsia="仿宋_GB2312"/>
                <w:bCs/>
                <w:color w:val="000000" w:themeColor="text1"/>
                <w:sz w:val="24"/>
                <w:rPrChange w:id="541" w:author="文印室排版" w:date="2023-03-22T14:24:00Z">
                  <w:rPr>
                    <w:rFonts w:ascii="仿宋_GB2312" w:eastAsia="仿宋_GB2312" w:hAnsi="仿宋_GB2312" w:cs="仿宋_GB2312"/>
                    <w:b/>
                    <w:bCs/>
                    <w:sz w:val="24"/>
                  </w:rPr>
                </w:rPrChange>
              </w:rPr>
              <w:pPrChange w:id="542" w:author="文印室排版" w:date="2023-03-22T14:26:00Z">
                <w:pPr>
                  <w:framePr w:hSpace="180" w:wrap="around" w:vAnchor="text" w:hAnchor="page" w:x="1276" w:y="470"/>
                  <w:spacing w:line="300" w:lineRule="exact"/>
                  <w:suppressOverlap/>
                  <w:jc w:val="center"/>
                </w:pPr>
              </w:pPrChange>
            </w:pPr>
            <w:r w:rsidRPr="00D25C76">
              <w:rPr>
                <w:rFonts w:eastAsia="仿宋_GB2312" w:hint="eastAsia"/>
                <w:bCs/>
                <w:color w:val="000000" w:themeColor="text1"/>
                <w:sz w:val="24"/>
                <w:rPrChange w:id="543" w:author="文印室排版" w:date="2023-03-22T14:24:00Z">
                  <w:rPr>
                    <w:rFonts w:ascii="仿宋_GB2312" w:eastAsia="仿宋_GB2312" w:hAnsi="仿宋_GB2312" w:cs="仿宋_GB2312" w:hint="eastAsia"/>
                    <w:b/>
                    <w:bCs/>
                    <w:sz w:val="24"/>
                  </w:rPr>
                </w:rPrChange>
              </w:rPr>
              <w:t>融合创新应用教学案例</w:t>
            </w:r>
          </w:p>
        </w:tc>
        <w:tc>
          <w:tcPr>
            <w:tcW w:w="993" w:type="dxa"/>
            <w:tcBorders>
              <w:top w:val="single" w:sz="4" w:space="0" w:color="auto"/>
              <w:left w:val="single" w:sz="4" w:space="0" w:color="auto"/>
              <w:bottom w:val="single" w:sz="4" w:space="0" w:color="auto"/>
              <w:right w:val="single" w:sz="4" w:space="0" w:color="auto"/>
            </w:tcBorders>
            <w:vAlign w:val="center"/>
            <w:tcPrChange w:id="544" w:author="文印室排版" w:date="2023-03-22T14:25:00Z">
              <w:tcPr>
                <w:tcW w:w="850"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45" w:author="文印室排版" w:date="2023-03-22T14:24:00Z">
                  <w:rPr>
                    <w:rFonts w:ascii="仿宋_GB2312" w:eastAsia="仿宋_GB2312" w:hAnsi="仿宋_GB2312" w:cs="仿宋_GB2312"/>
                    <w:sz w:val="24"/>
                  </w:rPr>
                </w:rPrChange>
              </w:rPr>
              <w:pPrChange w:id="546"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47" w:author="文印室排版" w:date="2023-03-22T14:24:00Z">
                  <w:rPr>
                    <w:rFonts w:ascii="仿宋_GB2312" w:eastAsia="仿宋_GB2312" w:hAnsi="仿宋_GB2312" w:cs="仿宋_GB2312"/>
                    <w:sz w:val="24"/>
                  </w:rPr>
                </w:rPrChange>
              </w:rPr>
              <w:t>70</w:t>
            </w:r>
            <w:r w:rsidRPr="00D25C76">
              <w:rPr>
                <w:rFonts w:eastAsia="仿宋_GB2312" w:hint="eastAsia"/>
                <w:color w:val="000000" w:themeColor="text1"/>
                <w:sz w:val="24"/>
                <w:rPrChange w:id="548" w:author="文印室排版" w:date="2023-03-22T14:24:00Z">
                  <w:rPr>
                    <w:rFonts w:ascii="仿宋_GB2312" w:eastAsia="仿宋_GB2312" w:hAnsi="仿宋_GB2312" w:cs="仿宋_GB2312" w:hint="eastAsia"/>
                    <w:sz w:val="24"/>
                  </w:rPr>
                </w:rPrChange>
              </w:rPr>
              <w:t>件</w:t>
            </w:r>
          </w:p>
        </w:tc>
        <w:tc>
          <w:tcPr>
            <w:tcW w:w="965" w:type="dxa"/>
            <w:tcBorders>
              <w:top w:val="single" w:sz="4" w:space="0" w:color="auto"/>
              <w:left w:val="single" w:sz="4" w:space="0" w:color="auto"/>
              <w:bottom w:val="single" w:sz="4" w:space="0" w:color="auto"/>
              <w:right w:val="single" w:sz="4" w:space="0" w:color="auto"/>
            </w:tcBorders>
            <w:vAlign w:val="center"/>
            <w:tcPrChange w:id="549" w:author="文印室排版" w:date="2023-03-22T14:25:00Z">
              <w:tcPr>
                <w:tcW w:w="75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50" w:author="文印室排版" w:date="2023-03-22T14:24:00Z">
                  <w:rPr>
                    <w:rFonts w:ascii="仿宋_GB2312" w:eastAsia="仿宋_GB2312" w:hAnsi="仿宋_GB2312" w:cs="仿宋_GB2312"/>
                    <w:sz w:val="24"/>
                  </w:rPr>
                </w:rPrChange>
              </w:rPr>
              <w:pPrChange w:id="551"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52" w:author="文印室排版" w:date="2023-03-22T14:24:00Z">
                  <w:rPr>
                    <w:rFonts w:ascii="仿宋_GB2312" w:eastAsia="仿宋_GB2312" w:hAnsi="仿宋_GB2312" w:cs="仿宋_GB2312"/>
                    <w:sz w:val="24"/>
                  </w:rPr>
                </w:rPrChange>
              </w:rPr>
              <w:t>30</w:t>
            </w:r>
            <w:r w:rsidRPr="00D25C76">
              <w:rPr>
                <w:rFonts w:eastAsia="仿宋_GB2312" w:hint="eastAsia"/>
                <w:color w:val="000000" w:themeColor="text1"/>
                <w:sz w:val="24"/>
                <w:rPrChange w:id="553" w:author="文印室排版" w:date="2023-03-22T14:24:00Z">
                  <w:rPr>
                    <w:rFonts w:ascii="仿宋_GB2312" w:eastAsia="仿宋_GB2312" w:hAnsi="仿宋_GB2312" w:cs="仿宋_GB2312" w:hint="eastAsia"/>
                    <w:sz w:val="24"/>
                  </w:rPr>
                </w:rPrChange>
              </w:rPr>
              <w:t>件</w:t>
            </w:r>
          </w:p>
        </w:tc>
        <w:tc>
          <w:tcPr>
            <w:tcW w:w="983" w:type="dxa"/>
            <w:tcBorders>
              <w:top w:val="single" w:sz="4" w:space="0" w:color="auto"/>
              <w:left w:val="single" w:sz="4" w:space="0" w:color="auto"/>
              <w:bottom w:val="single" w:sz="4" w:space="0" w:color="auto"/>
              <w:right w:val="single" w:sz="4" w:space="0" w:color="auto"/>
            </w:tcBorders>
            <w:vAlign w:val="center"/>
            <w:tcPrChange w:id="554" w:author="文印室排版" w:date="2023-03-22T14:25:00Z">
              <w:tcPr>
                <w:tcW w:w="983"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55" w:author="文印室排版" w:date="2023-03-22T14:24:00Z">
                  <w:rPr>
                    <w:rFonts w:ascii="仿宋_GB2312" w:eastAsia="仿宋_GB2312" w:hAnsi="仿宋_GB2312" w:cs="仿宋_GB2312"/>
                    <w:sz w:val="24"/>
                  </w:rPr>
                </w:rPrChange>
              </w:rPr>
              <w:pPrChange w:id="556"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57" w:author="文印室排版" w:date="2023-03-22T14:24:00Z">
                  <w:rPr>
                    <w:rFonts w:ascii="仿宋_GB2312" w:eastAsia="仿宋_GB2312" w:hAnsi="仿宋_GB2312" w:cs="仿宋_GB2312"/>
                    <w:sz w:val="24"/>
                  </w:rPr>
                </w:rPrChange>
              </w:rPr>
              <w:t>15</w:t>
            </w:r>
            <w:r w:rsidRPr="00D25C76">
              <w:rPr>
                <w:rFonts w:eastAsia="仿宋_GB2312" w:hint="eastAsia"/>
                <w:color w:val="000000" w:themeColor="text1"/>
                <w:sz w:val="24"/>
                <w:rPrChange w:id="558"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559" w:author="文印室排版" w:date="2023-03-22T14:25: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60" w:author="文印室排版" w:date="2023-03-22T14:24:00Z">
                  <w:rPr>
                    <w:rFonts w:ascii="仿宋_GB2312" w:eastAsia="仿宋_GB2312" w:hAnsi="仿宋_GB2312" w:cs="仿宋_GB2312"/>
                    <w:sz w:val="24"/>
                  </w:rPr>
                </w:rPrChange>
              </w:rPr>
              <w:pPrChange w:id="561"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62" w:author="文印室排版" w:date="2023-03-22T14:24:00Z">
                  <w:rPr>
                    <w:rFonts w:ascii="仿宋_GB2312" w:eastAsia="仿宋_GB2312" w:hAnsi="仿宋_GB2312" w:cs="仿宋_GB2312"/>
                    <w:sz w:val="24"/>
                  </w:rPr>
                </w:rPrChange>
              </w:rPr>
              <w:t>5</w:t>
            </w:r>
            <w:r w:rsidRPr="00D25C76">
              <w:rPr>
                <w:rFonts w:eastAsia="仿宋_GB2312" w:hint="eastAsia"/>
                <w:color w:val="000000" w:themeColor="text1"/>
                <w:sz w:val="24"/>
                <w:rPrChange w:id="563"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bottom w:val="single" w:sz="4" w:space="0" w:color="auto"/>
              <w:right w:val="single" w:sz="4" w:space="0" w:color="auto"/>
            </w:tcBorders>
            <w:vAlign w:val="center"/>
            <w:tcPrChange w:id="564" w:author="文印室排版" w:date="2023-03-22T14:25:00Z">
              <w:tcPr>
                <w:tcW w:w="967"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65" w:author="文印室排版" w:date="2023-03-22T14:24:00Z">
                  <w:rPr>
                    <w:rFonts w:ascii="仿宋_GB2312" w:eastAsia="仿宋_GB2312" w:hAnsi="仿宋_GB2312" w:cs="仿宋_GB2312"/>
                    <w:sz w:val="24"/>
                  </w:rPr>
                </w:rPrChange>
              </w:rPr>
              <w:pPrChange w:id="566" w:author="文印室排版" w:date="2023-03-22T10:21:00Z">
                <w:pPr>
                  <w:framePr w:hSpace="180" w:wrap="around" w:vAnchor="text" w:hAnchor="page" w:x="1276" w:y="470"/>
                  <w:spacing w:line="300" w:lineRule="exact"/>
                  <w:suppressOverlap/>
                  <w:jc w:val="center"/>
                </w:pPr>
              </w:pPrChange>
            </w:pPr>
          </w:p>
        </w:tc>
        <w:tc>
          <w:tcPr>
            <w:tcW w:w="1004" w:type="dxa"/>
            <w:tcBorders>
              <w:top w:val="single" w:sz="4" w:space="0" w:color="auto"/>
              <w:left w:val="single" w:sz="4" w:space="0" w:color="auto"/>
              <w:bottom w:val="single" w:sz="4" w:space="0" w:color="auto"/>
              <w:right w:val="single" w:sz="4" w:space="0" w:color="auto"/>
            </w:tcBorders>
            <w:vAlign w:val="center"/>
            <w:tcPrChange w:id="567" w:author="文印室排版" w:date="2023-03-22T14:25:00Z">
              <w:tcPr>
                <w:tcW w:w="1004"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68" w:author="文印室排版" w:date="2023-03-22T14:24:00Z">
                  <w:rPr>
                    <w:rFonts w:ascii="仿宋_GB2312" w:eastAsia="仿宋_GB2312" w:hAnsi="仿宋_GB2312" w:cs="仿宋_GB2312"/>
                    <w:sz w:val="24"/>
                  </w:rPr>
                </w:rPrChange>
              </w:rPr>
              <w:pPrChange w:id="569" w:author="文印室排版" w:date="2023-03-22T10:21:00Z">
                <w:pPr>
                  <w:framePr w:hSpace="180" w:wrap="around" w:vAnchor="text" w:hAnchor="page" w:x="1276" w:y="470"/>
                  <w:spacing w:line="300" w:lineRule="exact"/>
                  <w:suppressOverlap/>
                  <w:jc w:val="center"/>
                </w:pPr>
              </w:pPrChange>
            </w:pPr>
          </w:p>
        </w:tc>
        <w:tc>
          <w:tcPr>
            <w:tcW w:w="992" w:type="dxa"/>
            <w:tcBorders>
              <w:top w:val="single" w:sz="4" w:space="0" w:color="auto"/>
              <w:left w:val="single" w:sz="4" w:space="0" w:color="auto"/>
              <w:bottom w:val="single" w:sz="4" w:space="0" w:color="auto"/>
              <w:right w:val="single" w:sz="4" w:space="0" w:color="auto"/>
            </w:tcBorders>
            <w:vAlign w:val="center"/>
            <w:tcPrChange w:id="570" w:author="文印室排版" w:date="2023-03-22T14:25:00Z">
              <w:tcPr>
                <w:tcW w:w="992"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71" w:author="文印室排版" w:date="2023-03-22T14:24:00Z">
                  <w:rPr>
                    <w:rFonts w:ascii="仿宋_GB2312" w:eastAsia="仿宋_GB2312" w:hAnsi="仿宋_GB2312" w:cs="仿宋_GB2312"/>
                    <w:sz w:val="24"/>
                  </w:rPr>
                </w:rPrChange>
              </w:rPr>
              <w:pPrChange w:id="572" w:author="文印室排版" w:date="2023-03-22T10:21:00Z">
                <w:pPr>
                  <w:framePr w:hSpace="180" w:wrap="around" w:vAnchor="text" w:hAnchor="page" w:x="1276" w:y="470"/>
                  <w:spacing w:line="300" w:lineRule="exact"/>
                  <w:suppressOverlap/>
                  <w:jc w:val="center"/>
                </w:pPr>
              </w:pPrChange>
            </w:pPr>
          </w:p>
        </w:tc>
        <w:tc>
          <w:tcPr>
            <w:tcW w:w="985" w:type="dxa"/>
            <w:tcBorders>
              <w:top w:val="single" w:sz="4" w:space="0" w:color="auto"/>
              <w:left w:val="single" w:sz="4" w:space="0" w:color="auto"/>
              <w:bottom w:val="single" w:sz="4" w:space="0" w:color="auto"/>
              <w:right w:val="single" w:sz="4" w:space="0" w:color="auto"/>
            </w:tcBorders>
            <w:vAlign w:val="center"/>
            <w:tcPrChange w:id="573" w:author="文印室排版" w:date="2023-03-22T14:25:00Z">
              <w:tcPr>
                <w:tcW w:w="985"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74" w:author="文印室排版" w:date="2023-03-22T14:24:00Z">
                  <w:rPr>
                    <w:rFonts w:ascii="仿宋_GB2312" w:eastAsia="仿宋_GB2312" w:hAnsi="仿宋_GB2312" w:cs="仿宋_GB2312"/>
                    <w:sz w:val="24"/>
                  </w:rPr>
                </w:rPrChange>
              </w:rPr>
              <w:pPrChange w:id="575" w:author="文印室排版" w:date="2023-03-22T10:21:00Z">
                <w:pPr>
                  <w:framePr w:hSpace="180" w:wrap="around" w:vAnchor="text" w:hAnchor="page" w:x="1276" w:y="470"/>
                  <w:spacing w:line="300" w:lineRule="exact"/>
                  <w:suppressOverlap/>
                  <w:jc w:val="center"/>
                </w:pPr>
              </w:pPrChange>
            </w:pPr>
          </w:p>
        </w:tc>
      </w:tr>
      <w:tr w:rsidR="00D25C76" w:rsidRPr="00D25C76" w:rsidTr="00D25C76">
        <w:trPr>
          <w:gridAfter w:val="1"/>
          <w:wAfter w:w="8" w:type="dxa"/>
          <w:trHeight w:val="772"/>
          <w:jc w:val="center"/>
          <w:trPrChange w:id="576" w:author="文印室排版" w:date="2023-03-22T14:25:00Z">
            <w:trPr>
              <w:gridAfter w:val="1"/>
              <w:wAfter w:w="8" w:type="dxa"/>
              <w:trHeight w:val="772"/>
              <w:jc w:val="center"/>
            </w:trPr>
          </w:trPrChange>
        </w:trPr>
        <w:tc>
          <w:tcPr>
            <w:tcW w:w="1276" w:type="dxa"/>
            <w:tcBorders>
              <w:top w:val="single" w:sz="4" w:space="0" w:color="auto"/>
              <w:left w:val="single" w:sz="4" w:space="0" w:color="auto"/>
              <w:bottom w:val="single" w:sz="4" w:space="0" w:color="auto"/>
              <w:right w:val="single" w:sz="4" w:space="0" w:color="auto"/>
            </w:tcBorders>
            <w:vAlign w:val="center"/>
            <w:tcPrChange w:id="577" w:author="文印室排版" w:date="2023-03-22T14:25:00Z">
              <w:tcPr>
                <w:tcW w:w="1526" w:type="dxa"/>
                <w:tcBorders>
                  <w:top w:val="single" w:sz="4" w:space="0" w:color="auto"/>
                  <w:left w:val="single" w:sz="4" w:space="0" w:color="auto"/>
                  <w:bottom w:val="single" w:sz="4" w:space="0" w:color="auto"/>
                  <w:right w:val="single" w:sz="4" w:space="0" w:color="auto"/>
                </w:tcBorders>
                <w:vAlign w:val="center"/>
              </w:tcPr>
            </w:tcPrChange>
          </w:tcPr>
          <w:p w:rsidR="00D25C76" w:rsidRDefault="005446E2">
            <w:pPr>
              <w:adjustRightInd w:val="0"/>
              <w:snapToGrid w:val="0"/>
              <w:spacing w:line="380" w:lineRule="exact"/>
              <w:jc w:val="center"/>
              <w:rPr>
                <w:ins w:id="578" w:author="文印室排版" w:date="2023-03-22T14:25:00Z"/>
                <w:rFonts w:eastAsia="仿宋_GB2312"/>
                <w:bCs/>
                <w:color w:val="000000" w:themeColor="text1"/>
                <w:sz w:val="24"/>
              </w:rPr>
              <w:pPrChange w:id="579" w:author="文印室排版" w:date="2023-03-22T14:26:00Z">
                <w:pPr>
                  <w:framePr w:hSpace="180" w:wrap="around" w:vAnchor="text" w:hAnchor="page" w:x="1276" w:y="470"/>
                  <w:spacing w:line="300" w:lineRule="exact"/>
                  <w:suppressOverlap/>
                  <w:jc w:val="center"/>
                </w:pPr>
              </w:pPrChange>
            </w:pPr>
            <w:bookmarkStart w:id="580" w:name="_Hlk118975747"/>
            <w:r w:rsidRPr="00D25C76">
              <w:rPr>
                <w:rFonts w:eastAsia="仿宋_GB2312" w:hint="eastAsia"/>
                <w:bCs/>
                <w:color w:val="000000" w:themeColor="text1"/>
                <w:sz w:val="24"/>
                <w:rPrChange w:id="581" w:author="文印室排版" w:date="2023-03-22T14:24:00Z">
                  <w:rPr>
                    <w:rFonts w:ascii="仿宋_GB2312" w:eastAsia="仿宋_GB2312" w:hAnsi="仿宋_GB2312" w:cs="仿宋_GB2312" w:hint="eastAsia"/>
                    <w:b/>
                    <w:bCs/>
                    <w:sz w:val="24"/>
                  </w:rPr>
                </w:rPrChange>
              </w:rPr>
              <w:t>信息化</w:t>
            </w:r>
          </w:p>
          <w:p w:rsidR="00D25C76" w:rsidRDefault="005446E2">
            <w:pPr>
              <w:adjustRightInd w:val="0"/>
              <w:snapToGrid w:val="0"/>
              <w:spacing w:line="380" w:lineRule="exact"/>
              <w:jc w:val="center"/>
              <w:rPr>
                <w:ins w:id="582" w:author="文印室排版" w:date="2023-03-22T14:25:00Z"/>
                <w:rFonts w:eastAsia="仿宋_GB2312"/>
                <w:bCs/>
                <w:color w:val="000000" w:themeColor="text1"/>
                <w:sz w:val="24"/>
              </w:rPr>
              <w:pPrChange w:id="583" w:author="文印室排版" w:date="2023-03-22T14:26:00Z">
                <w:pPr>
                  <w:framePr w:hSpace="180" w:wrap="around" w:vAnchor="text" w:hAnchor="page" w:x="1276" w:y="470"/>
                  <w:spacing w:line="300" w:lineRule="exact"/>
                  <w:suppressOverlap/>
                  <w:jc w:val="center"/>
                </w:pPr>
              </w:pPrChange>
            </w:pPr>
            <w:r w:rsidRPr="00D25C76">
              <w:rPr>
                <w:rFonts w:eastAsia="仿宋_GB2312" w:hint="eastAsia"/>
                <w:bCs/>
                <w:color w:val="000000" w:themeColor="text1"/>
                <w:sz w:val="24"/>
                <w:rPrChange w:id="584" w:author="文印室排版" w:date="2023-03-22T14:24:00Z">
                  <w:rPr>
                    <w:rFonts w:ascii="仿宋_GB2312" w:eastAsia="仿宋_GB2312" w:hAnsi="仿宋_GB2312" w:cs="仿宋_GB2312" w:hint="eastAsia"/>
                    <w:b/>
                    <w:bCs/>
                    <w:sz w:val="24"/>
                  </w:rPr>
                </w:rPrChange>
              </w:rPr>
              <w:t>教学课程</w:t>
            </w:r>
          </w:p>
          <w:p w:rsidR="007A7AAB" w:rsidRPr="00D25C76" w:rsidRDefault="005446E2">
            <w:pPr>
              <w:adjustRightInd w:val="0"/>
              <w:snapToGrid w:val="0"/>
              <w:spacing w:line="380" w:lineRule="exact"/>
              <w:jc w:val="center"/>
              <w:rPr>
                <w:rFonts w:eastAsia="仿宋_GB2312"/>
                <w:bCs/>
                <w:color w:val="000000" w:themeColor="text1"/>
                <w:sz w:val="24"/>
                <w:rPrChange w:id="585" w:author="文印室排版" w:date="2023-03-22T14:24:00Z">
                  <w:rPr>
                    <w:rFonts w:ascii="仿宋_GB2312" w:eastAsia="仿宋_GB2312" w:hAnsi="仿宋_GB2312" w:cs="仿宋_GB2312"/>
                    <w:b/>
                    <w:bCs/>
                    <w:sz w:val="24"/>
                  </w:rPr>
                </w:rPrChange>
              </w:rPr>
              <w:pPrChange w:id="586" w:author="文印室排版" w:date="2023-03-22T14:26:00Z">
                <w:pPr>
                  <w:framePr w:hSpace="180" w:wrap="around" w:vAnchor="text" w:hAnchor="page" w:x="1276" w:y="470"/>
                  <w:spacing w:line="300" w:lineRule="exact"/>
                  <w:suppressOverlap/>
                  <w:jc w:val="center"/>
                </w:pPr>
              </w:pPrChange>
            </w:pPr>
            <w:r w:rsidRPr="00D25C76">
              <w:rPr>
                <w:rFonts w:eastAsia="仿宋_GB2312" w:hint="eastAsia"/>
                <w:bCs/>
                <w:color w:val="000000" w:themeColor="text1"/>
                <w:sz w:val="24"/>
                <w:rPrChange w:id="587" w:author="文印室排版" w:date="2023-03-22T14:24:00Z">
                  <w:rPr>
                    <w:rFonts w:ascii="仿宋_GB2312" w:eastAsia="仿宋_GB2312" w:hAnsi="仿宋_GB2312" w:cs="仿宋_GB2312" w:hint="eastAsia"/>
                    <w:b/>
                    <w:bCs/>
                    <w:sz w:val="24"/>
                  </w:rPr>
                </w:rPrChange>
              </w:rPr>
              <w:t>案例</w:t>
            </w:r>
            <w:bookmarkEnd w:id="580"/>
          </w:p>
        </w:tc>
        <w:tc>
          <w:tcPr>
            <w:tcW w:w="993" w:type="dxa"/>
            <w:tcBorders>
              <w:top w:val="single" w:sz="4" w:space="0" w:color="auto"/>
              <w:left w:val="single" w:sz="4" w:space="0" w:color="auto"/>
              <w:right w:val="single" w:sz="4" w:space="0" w:color="auto"/>
            </w:tcBorders>
            <w:vAlign w:val="center"/>
            <w:tcPrChange w:id="588" w:author="文印室排版" w:date="2023-03-22T14:25:00Z">
              <w:tcPr>
                <w:tcW w:w="850"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89" w:author="文印室排版" w:date="2023-03-22T14:24:00Z">
                  <w:rPr>
                    <w:rFonts w:ascii="仿宋_GB2312" w:eastAsia="仿宋_GB2312" w:hAnsi="仿宋_GB2312" w:cs="仿宋_GB2312"/>
                    <w:sz w:val="24"/>
                  </w:rPr>
                </w:rPrChange>
              </w:rPr>
              <w:pPrChange w:id="590"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91" w:author="文印室排版" w:date="2023-03-22T14:24:00Z">
                  <w:rPr>
                    <w:rFonts w:ascii="仿宋_GB2312" w:eastAsia="仿宋_GB2312" w:hAnsi="仿宋_GB2312" w:cs="仿宋_GB2312"/>
                    <w:sz w:val="24"/>
                  </w:rPr>
                </w:rPrChange>
              </w:rPr>
              <w:t>3</w:t>
            </w:r>
            <w:r w:rsidRPr="00D25C76">
              <w:rPr>
                <w:rFonts w:eastAsia="仿宋_GB2312" w:hint="eastAsia"/>
                <w:color w:val="000000" w:themeColor="text1"/>
                <w:sz w:val="24"/>
                <w:rPrChange w:id="592" w:author="文印室排版" w:date="2023-03-22T14:24:00Z">
                  <w:rPr>
                    <w:rFonts w:ascii="仿宋_GB2312" w:eastAsia="仿宋_GB2312" w:hAnsi="仿宋_GB2312" w:cs="仿宋_GB2312" w:hint="eastAsia"/>
                    <w:sz w:val="24"/>
                  </w:rPr>
                </w:rPrChange>
              </w:rPr>
              <w:t>件</w:t>
            </w:r>
          </w:p>
        </w:tc>
        <w:tc>
          <w:tcPr>
            <w:tcW w:w="965" w:type="dxa"/>
            <w:tcBorders>
              <w:top w:val="single" w:sz="4" w:space="0" w:color="auto"/>
              <w:left w:val="single" w:sz="4" w:space="0" w:color="auto"/>
              <w:right w:val="single" w:sz="4" w:space="0" w:color="auto"/>
            </w:tcBorders>
            <w:vAlign w:val="center"/>
            <w:tcPrChange w:id="593" w:author="文印室排版" w:date="2023-03-22T14:25:00Z">
              <w:tcPr>
                <w:tcW w:w="757"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594" w:author="文印室排版" w:date="2023-03-22T14:24:00Z">
                  <w:rPr>
                    <w:rFonts w:ascii="仿宋_GB2312" w:eastAsia="仿宋_GB2312" w:hAnsi="仿宋_GB2312" w:cs="仿宋_GB2312"/>
                    <w:sz w:val="24"/>
                  </w:rPr>
                </w:rPrChange>
              </w:rPr>
              <w:pPrChange w:id="595"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596" w:author="文印室排版" w:date="2023-03-22T14:24:00Z">
                  <w:rPr>
                    <w:rFonts w:ascii="仿宋_GB2312" w:eastAsia="仿宋_GB2312" w:hAnsi="仿宋_GB2312" w:cs="仿宋_GB2312"/>
                    <w:sz w:val="24"/>
                  </w:rPr>
                </w:rPrChange>
              </w:rPr>
              <w:t>1</w:t>
            </w:r>
            <w:r w:rsidRPr="00D25C76">
              <w:rPr>
                <w:rFonts w:eastAsia="仿宋_GB2312" w:hint="eastAsia"/>
                <w:color w:val="000000" w:themeColor="text1"/>
                <w:sz w:val="24"/>
                <w:rPrChange w:id="597" w:author="文印室排版" w:date="2023-03-22T14:24:00Z">
                  <w:rPr>
                    <w:rFonts w:ascii="仿宋_GB2312" w:eastAsia="仿宋_GB2312" w:hAnsi="仿宋_GB2312" w:cs="仿宋_GB2312" w:hint="eastAsia"/>
                    <w:sz w:val="24"/>
                  </w:rPr>
                </w:rPrChange>
              </w:rPr>
              <w:t>件</w:t>
            </w:r>
          </w:p>
        </w:tc>
        <w:tc>
          <w:tcPr>
            <w:tcW w:w="983" w:type="dxa"/>
            <w:tcBorders>
              <w:top w:val="single" w:sz="4" w:space="0" w:color="auto"/>
              <w:left w:val="single" w:sz="4" w:space="0" w:color="auto"/>
              <w:right w:val="single" w:sz="4" w:space="0" w:color="auto"/>
            </w:tcBorders>
            <w:vAlign w:val="center"/>
            <w:tcPrChange w:id="598" w:author="文印室排版" w:date="2023-03-22T14:25:00Z">
              <w:tcPr>
                <w:tcW w:w="983"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599" w:author="文印室排版" w:date="2023-03-22T14:24:00Z">
                  <w:rPr>
                    <w:rFonts w:ascii="仿宋_GB2312" w:eastAsia="仿宋_GB2312" w:hAnsi="仿宋_GB2312" w:cs="仿宋_GB2312"/>
                    <w:sz w:val="24"/>
                  </w:rPr>
                </w:rPrChange>
              </w:rPr>
              <w:pPrChange w:id="600" w:author="文印室排版" w:date="2023-03-22T10:21:00Z">
                <w:pPr>
                  <w:framePr w:hSpace="180" w:wrap="around" w:vAnchor="text" w:hAnchor="page" w:x="1276" w:y="470"/>
                  <w:spacing w:line="300" w:lineRule="exact"/>
                  <w:suppressOverlap/>
                  <w:jc w:val="center"/>
                </w:pPr>
              </w:pPrChange>
            </w:pPr>
          </w:p>
        </w:tc>
        <w:tc>
          <w:tcPr>
            <w:tcW w:w="967" w:type="dxa"/>
            <w:tcBorders>
              <w:top w:val="single" w:sz="4" w:space="0" w:color="auto"/>
              <w:left w:val="single" w:sz="4" w:space="0" w:color="auto"/>
              <w:right w:val="single" w:sz="4" w:space="0" w:color="auto"/>
            </w:tcBorders>
            <w:vAlign w:val="center"/>
            <w:tcPrChange w:id="601" w:author="文印室排版" w:date="2023-03-22T14:25:00Z">
              <w:tcPr>
                <w:tcW w:w="967"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02" w:author="文印室排版" w:date="2023-03-22T14:24:00Z">
                  <w:rPr>
                    <w:rFonts w:ascii="仿宋_GB2312" w:eastAsia="仿宋_GB2312" w:hAnsi="仿宋_GB2312" w:cs="仿宋_GB2312"/>
                    <w:sz w:val="24"/>
                  </w:rPr>
                </w:rPrChange>
              </w:rPr>
              <w:pPrChange w:id="603" w:author="文印室排版" w:date="2023-03-22T10:21:00Z">
                <w:pPr>
                  <w:framePr w:hSpace="180" w:wrap="around" w:vAnchor="text" w:hAnchor="page" w:x="1276" w:y="470"/>
                  <w:spacing w:line="300" w:lineRule="exact"/>
                  <w:suppressOverlap/>
                  <w:jc w:val="center"/>
                </w:pPr>
              </w:pPrChange>
            </w:pPr>
          </w:p>
        </w:tc>
        <w:tc>
          <w:tcPr>
            <w:tcW w:w="967" w:type="dxa"/>
            <w:tcBorders>
              <w:top w:val="single" w:sz="4" w:space="0" w:color="auto"/>
              <w:left w:val="single" w:sz="4" w:space="0" w:color="auto"/>
              <w:right w:val="single" w:sz="4" w:space="0" w:color="auto"/>
            </w:tcBorders>
            <w:vAlign w:val="center"/>
            <w:tcPrChange w:id="604" w:author="文印室排版" w:date="2023-03-22T14:25:00Z">
              <w:tcPr>
                <w:tcW w:w="967"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605" w:author="文印室排版" w:date="2023-03-22T14:24:00Z">
                  <w:rPr>
                    <w:rFonts w:ascii="仿宋_GB2312" w:eastAsia="仿宋_GB2312" w:hAnsi="仿宋_GB2312" w:cs="仿宋_GB2312"/>
                    <w:sz w:val="24"/>
                  </w:rPr>
                </w:rPrChange>
              </w:rPr>
              <w:pPrChange w:id="606"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607" w:author="文印室排版" w:date="2023-03-22T14:24:00Z">
                  <w:rPr>
                    <w:rFonts w:ascii="仿宋_GB2312" w:eastAsia="仿宋_GB2312" w:hAnsi="仿宋_GB2312" w:cs="仿宋_GB2312"/>
                    <w:sz w:val="24"/>
                  </w:rPr>
                </w:rPrChange>
              </w:rPr>
              <w:t>7</w:t>
            </w:r>
            <w:r w:rsidRPr="00D25C76">
              <w:rPr>
                <w:rFonts w:eastAsia="仿宋_GB2312" w:hint="eastAsia"/>
                <w:color w:val="000000" w:themeColor="text1"/>
                <w:sz w:val="24"/>
                <w:rPrChange w:id="608" w:author="文印室排版" w:date="2023-03-22T14:24:00Z">
                  <w:rPr>
                    <w:rFonts w:ascii="仿宋_GB2312" w:eastAsia="仿宋_GB2312" w:hAnsi="仿宋_GB2312" w:cs="仿宋_GB2312" w:hint="eastAsia"/>
                    <w:sz w:val="24"/>
                  </w:rPr>
                </w:rPrChange>
              </w:rPr>
              <w:t>件</w:t>
            </w:r>
          </w:p>
        </w:tc>
        <w:tc>
          <w:tcPr>
            <w:tcW w:w="1004" w:type="dxa"/>
            <w:tcBorders>
              <w:top w:val="single" w:sz="4" w:space="0" w:color="auto"/>
              <w:left w:val="single" w:sz="4" w:space="0" w:color="auto"/>
              <w:right w:val="single" w:sz="4" w:space="0" w:color="auto"/>
            </w:tcBorders>
            <w:vAlign w:val="center"/>
            <w:tcPrChange w:id="609" w:author="文印室排版" w:date="2023-03-22T14:25:00Z">
              <w:tcPr>
                <w:tcW w:w="1004"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610" w:author="文印室排版" w:date="2023-03-22T14:24:00Z">
                  <w:rPr>
                    <w:rFonts w:ascii="仿宋_GB2312" w:eastAsia="仿宋_GB2312" w:hAnsi="仿宋_GB2312" w:cs="仿宋_GB2312"/>
                    <w:sz w:val="24"/>
                  </w:rPr>
                </w:rPrChange>
              </w:rPr>
              <w:pPrChange w:id="611"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612" w:author="文印室排版" w:date="2023-03-22T14:24:00Z">
                  <w:rPr>
                    <w:rFonts w:ascii="仿宋_GB2312" w:eastAsia="仿宋_GB2312" w:hAnsi="仿宋_GB2312" w:cs="仿宋_GB2312"/>
                    <w:sz w:val="24"/>
                  </w:rPr>
                </w:rPrChange>
              </w:rPr>
              <w:t>2</w:t>
            </w:r>
            <w:r w:rsidRPr="00D25C76">
              <w:rPr>
                <w:rFonts w:eastAsia="仿宋_GB2312" w:hint="eastAsia"/>
                <w:color w:val="000000" w:themeColor="text1"/>
                <w:sz w:val="24"/>
                <w:rPrChange w:id="613" w:author="文印室排版" w:date="2023-03-22T14:24:00Z">
                  <w:rPr>
                    <w:rFonts w:ascii="仿宋_GB2312" w:eastAsia="仿宋_GB2312" w:hAnsi="仿宋_GB2312" w:cs="仿宋_GB2312" w:hint="eastAsia"/>
                    <w:sz w:val="24"/>
                  </w:rPr>
                </w:rPrChange>
              </w:rPr>
              <w:t>件</w:t>
            </w:r>
          </w:p>
        </w:tc>
        <w:tc>
          <w:tcPr>
            <w:tcW w:w="992" w:type="dxa"/>
            <w:tcBorders>
              <w:top w:val="single" w:sz="4" w:space="0" w:color="auto"/>
              <w:left w:val="single" w:sz="4" w:space="0" w:color="auto"/>
              <w:right w:val="single" w:sz="4" w:space="0" w:color="auto"/>
            </w:tcBorders>
            <w:vAlign w:val="center"/>
            <w:tcPrChange w:id="614" w:author="文印室排版" w:date="2023-03-22T14:25:00Z">
              <w:tcPr>
                <w:tcW w:w="992"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615" w:author="文印室排版" w:date="2023-03-22T14:24:00Z">
                  <w:rPr>
                    <w:rFonts w:ascii="仿宋_GB2312" w:eastAsia="仿宋_GB2312" w:hAnsi="仿宋_GB2312" w:cs="仿宋_GB2312"/>
                    <w:sz w:val="24"/>
                  </w:rPr>
                </w:rPrChange>
              </w:rPr>
              <w:pPrChange w:id="616"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617" w:author="文印室排版" w:date="2023-03-22T14:24:00Z">
                  <w:rPr>
                    <w:rFonts w:ascii="仿宋_GB2312" w:eastAsia="仿宋_GB2312" w:hAnsi="仿宋_GB2312" w:cs="仿宋_GB2312"/>
                    <w:sz w:val="24"/>
                  </w:rPr>
                </w:rPrChange>
              </w:rPr>
              <w:t>10</w:t>
            </w:r>
            <w:r w:rsidRPr="00D25C76">
              <w:rPr>
                <w:rFonts w:eastAsia="仿宋_GB2312" w:hint="eastAsia"/>
                <w:color w:val="000000" w:themeColor="text1"/>
                <w:sz w:val="24"/>
                <w:rPrChange w:id="618" w:author="文印室排版" w:date="2023-03-22T14:24:00Z">
                  <w:rPr>
                    <w:rFonts w:ascii="仿宋_GB2312" w:eastAsia="仿宋_GB2312" w:hAnsi="仿宋_GB2312" w:cs="仿宋_GB2312" w:hint="eastAsia"/>
                    <w:sz w:val="24"/>
                  </w:rPr>
                </w:rPrChange>
              </w:rPr>
              <w:t>件</w:t>
            </w:r>
          </w:p>
        </w:tc>
        <w:tc>
          <w:tcPr>
            <w:tcW w:w="985" w:type="dxa"/>
            <w:tcBorders>
              <w:top w:val="single" w:sz="4" w:space="0" w:color="auto"/>
              <w:left w:val="single" w:sz="4" w:space="0" w:color="auto"/>
              <w:right w:val="single" w:sz="4" w:space="0" w:color="auto"/>
            </w:tcBorders>
            <w:vAlign w:val="center"/>
            <w:tcPrChange w:id="619" w:author="文印室排版" w:date="2023-03-22T14:25:00Z">
              <w:tcPr>
                <w:tcW w:w="985"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20" w:author="文印室排版" w:date="2023-03-22T14:24:00Z">
                  <w:rPr>
                    <w:rFonts w:ascii="仿宋_GB2312" w:eastAsia="仿宋_GB2312" w:hAnsi="仿宋_GB2312" w:cs="仿宋_GB2312"/>
                    <w:sz w:val="24"/>
                  </w:rPr>
                </w:rPrChange>
              </w:rPr>
              <w:pPrChange w:id="621" w:author="文印室排版" w:date="2023-03-22T10:21:00Z">
                <w:pPr>
                  <w:framePr w:hSpace="180" w:wrap="around" w:vAnchor="text" w:hAnchor="page" w:x="1276" w:y="470"/>
                  <w:spacing w:line="300" w:lineRule="exact"/>
                  <w:suppressOverlap/>
                  <w:jc w:val="center"/>
                </w:pPr>
              </w:pPrChange>
            </w:pPr>
          </w:p>
        </w:tc>
      </w:tr>
      <w:tr w:rsidR="00D25C76" w:rsidRPr="00D25C76" w:rsidTr="00D25C76">
        <w:trPr>
          <w:gridAfter w:val="1"/>
          <w:wAfter w:w="8" w:type="dxa"/>
          <w:trHeight w:val="772"/>
          <w:jc w:val="center"/>
          <w:trPrChange w:id="622" w:author="文印室排版" w:date="2023-03-22T14:25:00Z">
            <w:trPr>
              <w:gridAfter w:val="1"/>
              <w:wAfter w:w="8" w:type="dxa"/>
              <w:trHeight w:val="772"/>
              <w:jc w:val="center"/>
            </w:trPr>
          </w:trPrChange>
        </w:trPr>
        <w:tc>
          <w:tcPr>
            <w:tcW w:w="1276" w:type="dxa"/>
            <w:tcBorders>
              <w:top w:val="single" w:sz="4" w:space="0" w:color="auto"/>
              <w:left w:val="single" w:sz="4" w:space="0" w:color="auto"/>
              <w:bottom w:val="single" w:sz="4" w:space="0" w:color="auto"/>
              <w:right w:val="single" w:sz="4" w:space="0" w:color="auto"/>
            </w:tcBorders>
            <w:vAlign w:val="center"/>
            <w:tcPrChange w:id="623" w:author="文印室排版" w:date="2023-03-22T14:25:00Z">
              <w:tcPr>
                <w:tcW w:w="1526" w:type="dxa"/>
                <w:tcBorders>
                  <w:top w:val="single" w:sz="4" w:space="0" w:color="auto"/>
                  <w:left w:val="single" w:sz="4" w:space="0" w:color="auto"/>
                  <w:bottom w:val="single" w:sz="4" w:space="0" w:color="auto"/>
                  <w:right w:val="single" w:sz="4" w:space="0" w:color="auto"/>
                </w:tcBorders>
                <w:vAlign w:val="center"/>
              </w:tcPr>
            </w:tcPrChange>
          </w:tcPr>
          <w:p w:rsidR="007A7AAB" w:rsidRPr="00D25C76" w:rsidDel="005446E2" w:rsidRDefault="005446E2">
            <w:pPr>
              <w:adjustRightInd w:val="0"/>
              <w:snapToGrid w:val="0"/>
              <w:spacing w:line="380" w:lineRule="exact"/>
              <w:jc w:val="center"/>
              <w:rPr>
                <w:del w:id="624" w:author="文印室排版" w:date="2023-03-22T10:24:00Z"/>
                <w:rFonts w:eastAsia="仿宋_GB2312"/>
                <w:bCs/>
                <w:color w:val="000000" w:themeColor="text1"/>
                <w:sz w:val="24"/>
                <w:rPrChange w:id="625" w:author="文印室排版" w:date="2023-03-22T14:24:00Z">
                  <w:rPr>
                    <w:del w:id="626" w:author="文印室排版" w:date="2023-03-22T10:24:00Z"/>
                    <w:rFonts w:ascii="仿宋_GB2312" w:eastAsia="仿宋_GB2312" w:hAnsi="仿宋_GB2312" w:cs="仿宋_GB2312"/>
                    <w:b/>
                    <w:bCs/>
                    <w:sz w:val="24"/>
                  </w:rPr>
                </w:rPrChange>
              </w:rPr>
              <w:pPrChange w:id="627" w:author="文印室排版" w:date="2023-03-22T14:26:00Z">
                <w:pPr>
                  <w:framePr w:hSpace="180" w:wrap="around" w:vAnchor="text" w:hAnchor="page" w:x="1276" w:y="470"/>
                  <w:spacing w:line="300" w:lineRule="exact"/>
                  <w:suppressOverlap/>
                  <w:jc w:val="center"/>
                </w:pPr>
              </w:pPrChange>
            </w:pPr>
            <w:r w:rsidRPr="00D25C76">
              <w:rPr>
                <w:rFonts w:eastAsia="仿宋_GB2312" w:hint="eastAsia"/>
                <w:bCs/>
                <w:color w:val="000000" w:themeColor="text1"/>
                <w:sz w:val="24"/>
                <w:rPrChange w:id="628" w:author="文印室排版" w:date="2023-03-22T14:24:00Z">
                  <w:rPr>
                    <w:rFonts w:ascii="仿宋_GB2312" w:eastAsia="仿宋_GB2312" w:hAnsi="仿宋_GB2312" w:cs="仿宋_GB2312" w:hint="eastAsia"/>
                    <w:b/>
                    <w:bCs/>
                    <w:sz w:val="24"/>
                  </w:rPr>
                </w:rPrChange>
              </w:rPr>
              <w:t>学校（区域）教育</w:t>
            </w:r>
            <w:ins w:id="629" w:author="文印室排版" w:date="2023-03-22T10:23:00Z">
              <w:r w:rsidRPr="00D25C76">
                <w:rPr>
                  <w:rFonts w:eastAsia="仿宋_GB2312" w:hint="eastAsia"/>
                  <w:bCs/>
                  <w:color w:val="000000" w:themeColor="text1"/>
                  <w:sz w:val="24"/>
                  <w:rPrChange w:id="630" w:author="文印室排版" w:date="2023-03-22T14:24:00Z">
                    <w:rPr>
                      <w:rFonts w:eastAsia="仿宋_GB2312" w:hint="eastAsia"/>
                      <w:b/>
                      <w:bCs/>
                      <w:sz w:val="24"/>
                    </w:rPr>
                  </w:rPrChange>
                </w:rPr>
                <w:t>信息化发展案例</w:t>
              </w:r>
            </w:ins>
          </w:p>
          <w:p w:rsidR="007A7AAB" w:rsidRPr="00D25C76" w:rsidRDefault="005446E2">
            <w:pPr>
              <w:adjustRightInd w:val="0"/>
              <w:snapToGrid w:val="0"/>
              <w:spacing w:line="380" w:lineRule="exact"/>
              <w:jc w:val="center"/>
              <w:rPr>
                <w:rFonts w:eastAsia="仿宋_GB2312"/>
                <w:bCs/>
                <w:color w:val="000000" w:themeColor="text1"/>
                <w:sz w:val="24"/>
                <w:rPrChange w:id="631" w:author="文印室排版" w:date="2023-03-22T14:24:00Z">
                  <w:rPr>
                    <w:rFonts w:ascii="仿宋_GB2312" w:eastAsia="仿宋_GB2312" w:hAnsi="仿宋_GB2312" w:cs="仿宋_GB2312"/>
                    <w:b/>
                    <w:bCs/>
                    <w:sz w:val="24"/>
                  </w:rPr>
                </w:rPrChange>
              </w:rPr>
              <w:pPrChange w:id="632" w:author="文印室排版" w:date="2023-03-22T14:26:00Z">
                <w:pPr>
                  <w:framePr w:hSpace="180" w:wrap="around" w:vAnchor="text" w:hAnchor="page" w:x="1276" w:y="470"/>
                  <w:spacing w:line="300" w:lineRule="exact"/>
                  <w:suppressOverlap/>
                  <w:jc w:val="center"/>
                </w:pPr>
              </w:pPrChange>
            </w:pPr>
            <w:del w:id="633" w:author="文印室排版" w:date="2023-03-22T10:23:00Z">
              <w:r w:rsidRPr="00D25C76" w:rsidDel="005446E2">
                <w:rPr>
                  <w:rFonts w:eastAsia="仿宋_GB2312" w:hint="eastAsia"/>
                  <w:bCs/>
                  <w:color w:val="000000" w:themeColor="text1"/>
                  <w:sz w:val="24"/>
                  <w:rPrChange w:id="634" w:author="文印室排版" w:date="2023-03-22T14:24:00Z">
                    <w:rPr>
                      <w:rFonts w:ascii="仿宋_GB2312" w:eastAsia="仿宋_GB2312" w:hAnsi="仿宋_GB2312" w:cs="仿宋_GB2312" w:hint="eastAsia"/>
                      <w:b/>
                      <w:bCs/>
                      <w:sz w:val="24"/>
                    </w:rPr>
                  </w:rPrChange>
                </w:rPr>
                <w:delText>信息化发展案例</w:delText>
              </w:r>
            </w:del>
          </w:p>
        </w:tc>
        <w:tc>
          <w:tcPr>
            <w:tcW w:w="993" w:type="dxa"/>
            <w:tcBorders>
              <w:top w:val="single" w:sz="4" w:space="0" w:color="auto"/>
              <w:left w:val="single" w:sz="4" w:space="0" w:color="auto"/>
              <w:right w:val="single" w:sz="4" w:space="0" w:color="auto"/>
            </w:tcBorders>
            <w:vAlign w:val="center"/>
            <w:tcPrChange w:id="635" w:author="文印室排版" w:date="2023-03-22T14:25:00Z">
              <w:tcPr>
                <w:tcW w:w="850"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636" w:author="文印室排版" w:date="2023-03-22T14:24:00Z">
                  <w:rPr>
                    <w:rFonts w:ascii="仿宋_GB2312" w:eastAsia="仿宋_GB2312" w:hAnsi="仿宋_GB2312" w:cs="仿宋_GB2312"/>
                    <w:sz w:val="24"/>
                  </w:rPr>
                </w:rPrChange>
              </w:rPr>
              <w:pPrChange w:id="637"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638" w:author="文印室排版" w:date="2023-03-22T14:24:00Z">
                  <w:rPr>
                    <w:rFonts w:ascii="仿宋_GB2312" w:eastAsia="仿宋_GB2312" w:hAnsi="仿宋_GB2312" w:cs="仿宋_GB2312"/>
                    <w:sz w:val="24"/>
                  </w:rPr>
                </w:rPrChange>
              </w:rPr>
              <w:t>10</w:t>
            </w:r>
            <w:r w:rsidRPr="00D25C76">
              <w:rPr>
                <w:rFonts w:eastAsia="仿宋_GB2312" w:hint="eastAsia"/>
                <w:color w:val="000000" w:themeColor="text1"/>
                <w:sz w:val="24"/>
                <w:rPrChange w:id="639" w:author="文印室排版" w:date="2023-03-22T14:24:00Z">
                  <w:rPr>
                    <w:rFonts w:ascii="仿宋_GB2312" w:eastAsia="仿宋_GB2312" w:hAnsi="仿宋_GB2312" w:cs="仿宋_GB2312" w:hint="eastAsia"/>
                    <w:sz w:val="24"/>
                  </w:rPr>
                </w:rPrChange>
              </w:rPr>
              <w:t>件</w:t>
            </w:r>
          </w:p>
        </w:tc>
        <w:tc>
          <w:tcPr>
            <w:tcW w:w="965" w:type="dxa"/>
            <w:tcBorders>
              <w:top w:val="single" w:sz="4" w:space="0" w:color="auto"/>
              <w:left w:val="single" w:sz="4" w:space="0" w:color="auto"/>
              <w:right w:val="single" w:sz="4" w:space="0" w:color="auto"/>
            </w:tcBorders>
            <w:vAlign w:val="center"/>
            <w:tcPrChange w:id="640" w:author="文印室排版" w:date="2023-03-22T14:25:00Z">
              <w:tcPr>
                <w:tcW w:w="757"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41" w:author="文印室排版" w:date="2023-03-22T14:24:00Z">
                  <w:rPr>
                    <w:rFonts w:ascii="仿宋_GB2312" w:eastAsia="仿宋_GB2312" w:hAnsi="仿宋_GB2312" w:cs="仿宋_GB2312"/>
                    <w:sz w:val="24"/>
                  </w:rPr>
                </w:rPrChange>
              </w:rPr>
              <w:pPrChange w:id="642" w:author="文印室排版" w:date="2023-03-22T10:21:00Z">
                <w:pPr>
                  <w:framePr w:hSpace="180" w:wrap="around" w:vAnchor="text" w:hAnchor="page" w:x="1276" w:y="470"/>
                  <w:spacing w:line="300" w:lineRule="exact"/>
                  <w:suppressOverlap/>
                  <w:jc w:val="center"/>
                </w:pPr>
              </w:pPrChange>
            </w:pPr>
          </w:p>
        </w:tc>
        <w:tc>
          <w:tcPr>
            <w:tcW w:w="983" w:type="dxa"/>
            <w:tcBorders>
              <w:top w:val="single" w:sz="4" w:space="0" w:color="auto"/>
              <w:left w:val="single" w:sz="4" w:space="0" w:color="auto"/>
              <w:right w:val="single" w:sz="4" w:space="0" w:color="auto"/>
            </w:tcBorders>
            <w:vAlign w:val="center"/>
            <w:tcPrChange w:id="643" w:author="文印室排版" w:date="2023-03-22T14:25:00Z">
              <w:tcPr>
                <w:tcW w:w="983"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644" w:author="文印室排版" w:date="2023-03-22T14:24:00Z">
                  <w:rPr>
                    <w:rFonts w:ascii="仿宋_GB2312" w:eastAsia="仿宋_GB2312" w:hAnsi="仿宋_GB2312" w:cs="仿宋_GB2312"/>
                    <w:sz w:val="24"/>
                  </w:rPr>
                </w:rPrChange>
              </w:rPr>
              <w:pPrChange w:id="645"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646" w:author="文印室排版" w:date="2023-03-22T14:24:00Z">
                  <w:rPr>
                    <w:rFonts w:ascii="仿宋_GB2312" w:eastAsia="仿宋_GB2312" w:hAnsi="仿宋_GB2312" w:cs="仿宋_GB2312"/>
                    <w:sz w:val="24"/>
                  </w:rPr>
                </w:rPrChange>
              </w:rPr>
              <w:t>2</w:t>
            </w:r>
            <w:r w:rsidRPr="00D25C76">
              <w:rPr>
                <w:rFonts w:eastAsia="仿宋_GB2312" w:hint="eastAsia"/>
                <w:color w:val="000000" w:themeColor="text1"/>
                <w:sz w:val="24"/>
                <w:rPrChange w:id="647" w:author="文印室排版" w:date="2023-03-22T14:24:00Z">
                  <w:rPr>
                    <w:rFonts w:ascii="仿宋_GB2312" w:eastAsia="仿宋_GB2312" w:hAnsi="仿宋_GB2312" w:cs="仿宋_GB2312" w:hint="eastAsia"/>
                    <w:sz w:val="24"/>
                  </w:rPr>
                </w:rPrChange>
              </w:rPr>
              <w:t>件</w:t>
            </w:r>
          </w:p>
        </w:tc>
        <w:tc>
          <w:tcPr>
            <w:tcW w:w="967" w:type="dxa"/>
            <w:tcBorders>
              <w:top w:val="single" w:sz="4" w:space="0" w:color="auto"/>
              <w:left w:val="single" w:sz="4" w:space="0" w:color="auto"/>
              <w:right w:val="single" w:sz="4" w:space="0" w:color="auto"/>
            </w:tcBorders>
            <w:vAlign w:val="center"/>
            <w:tcPrChange w:id="648" w:author="文印室排版" w:date="2023-03-22T14:25:00Z">
              <w:tcPr>
                <w:tcW w:w="967"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49" w:author="文印室排版" w:date="2023-03-22T14:24:00Z">
                  <w:rPr>
                    <w:rFonts w:ascii="仿宋_GB2312" w:eastAsia="仿宋_GB2312" w:hAnsi="仿宋_GB2312" w:cs="仿宋_GB2312"/>
                    <w:sz w:val="24"/>
                  </w:rPr>
                </w:rPrChange>
              </w:rPr>
              <w:pPrChange w:id="650" w:author="文印室排版" w:date="2023-03-22T10:21:00Z">
                <w:pPr>
                  <w:framePr w:hSpace="180" w:wrap="around" w:vAnchor="text" w:hAnchor="page" w:x="1276" w:y="470"/>
                  <w:spacing w:line="300" w:lineRule="exact"/>
                  <w:suppressOverlap/>
                  <w:jc w:val="center"/>
                </w:pPr>
              </w:pPrChange>
            </w:pPr>
          </w:p>
        </w:tc>
        <w:tc>
          <w:tcPr>
            <w:tcW w:w="967" w:type="dxa"/>
            <w:tcBorders>
              <w:top w:val="single" w:sz="4" w:space="0" w:color="auto"/>
              <w:left w:val="single" w:sz="4" w:space="0" w:color="auto"/>
              <w:right w:val="single" w:sz="4" w:space="0" w:color="auto"/>
            </w:tcBorders>
            <w:vAlign w:val="center"/>
            <w:tcPrChange w:id="651" w:author="文印室排版" w:date="2023-03-22T14:25:00Z">
              <w:tcPr>
                <w:tcW w:w="967" w:type="dxa"/>
                <w:tcBorders>
                  <w:top w:val="single" w:sz="4" w:space="0" w:color="auto"/>
                  <w:left w:val="single" w:sz="4" w:space="0" w:color="auto"/>
                  <w:right w:val="single" w:sz="4" w:space="0" w:color="auto"/>
                </w:tcBorders>
                <w:vAlign w:val="center"/>
              </w:tcPr>
            </w:tcPrChange>
          </w:tcPr>
          <w:p w:rsidR="007A7AAB" w:rsidRPr="00D25C76" w:rsidRDefault="005446E2">
            <w:pPr>
              <w:adjustRightInd w:val="0"/>
              <w:snapToGrid w:val="0"/>
              <w:spacing w:line="460" w:lineRule="exact"/>
              <w:jc w:val="center"/>
              <w:rPr>
                <w:rFonts w:eastAsia="仿宋_GB2312"/>
                <w:color w:val="000000" w:themeColor="text1"/>
                <w:sz w:val="24"/>
                <w:rPrChange w:id="652" w:author="文印室排版" w:date="2023-03-22T14:24:00Z">
                  <w:rPr>
                    <w:rFonts w:ascii="仿宋_GB2312" w:eastAsia="仿宋_GB2312" w:hAnsi="仿宋_GB2312" w:cs="仿宋_GB2312"/>
                    <w:sz w:val="24"/>
                  </w:rPr>
                </w:rPrChange>
              </w:rPr>
              <w:pPrChange w:id="653" w:author="文印室排版" w:date="2023-03-22T10:21:00Z">
                <w:pPr>
                  <w:framePr w:hSpace="180" w:wrap="around" w:vAnchor="text" w:hAnchor="page" w:x="1276" w:y="470"/>
                  <w:spacing w:line="300" w:lineRule="exact"/>
                  <w:suppressOverlap/>
                  <w:jc w:val="center"/>
                </w:pPr>
              </w:pPrChange>
            </w:pPr>
            <w:r w:rsidRPr="00D25C76">
              <w:rPr>
                <w:rFonts w:eastAsia="仿宋_GB2312"/>
                <w:color w:val="000000" w:themeColor="text1"/>
                <w:sz w:val="24"/>
                <w:rPrChange w:id="654" w:author="文印室排版" w:date="2023-03-22T14:24:00Z">
                  <w:rPr>
                    <w:rFonts w:ascii="仿宋_GB2312" w:eastAsia="仿宋_GB2312" w:hAnsi="仿宋_GB2312" w:cs="仿宋_GB2312"/>
                    <w:sz w:val="24"/>
                  </w:rPr>
                </w:rPrChange>
              </w:rPr>
              <w:t>3</w:t>
            </w:r>
            <w:r w:rsidRPr="00D25C76">
              <w:rPr>
                <w:rFonts w:eastAsia="仿宋_GB2312" w:hint="eastAsia"/>
                <w:color w:val="000000" w:themeColor="text1"/>
                <w:sz w:val="24"/>
                <w:rPrChange w:id="655" w:author="文印室排版" w:date="2023-03-22T14:24:00Z">
                  <w:rPr>
                    <w:rFonts w:ascii="仿宋_GB2312" w:eastAsia="仿宋_GB2312" w:hAnsi="仿宋_GB2312" w:cs="仿宋_GB2312" w:hint="eastAsia"/>
                    <w:sz w:val="24"/>
                  </w:rPr>
                </w:rPrChange>
              </w:rPr>
              <w:t>件</w:t>
            </w:r>
          </w:p>
        </w:tc>
        <w:tc>
          <w:tcPr>
            <w:tcW w:w="1004" w:type="dxa"/>
            <w:tcBorders>
              <w:top w:val="single" w:sz="4" w:space="0" w:color="auto"/>
              <w:left w:val="single" w:sz="4" w:space="0" w:color="auto"/>
              <w:right w:val="single" w:sz="4" w:space="0" w:color="auto"/>
            </w:tcBorders>
            <w:vAlign w:val="center"/>
            <w:tcPrChange w:id="656" w:author="文印室排版" w:date="2023-03-22T14:25:00Z">
              <w:tcPr>
                <w:tcW w:w="1004"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57" w:author="文印室排版" w:date="2023-03-22T14:24:00Z">
                  <w:rPr>
                    <w:rFonts w:ascii="仿宋_GB2312" w:eastAsia="仿宋_GB2312" w:hAnsi="仿宋_GB2312" w:cs="仿宋_GB2312"/>
                    <w:sz w:val="24"/>
                  </w:rPr>
                </w:rPrChange>
              </w:rPr>
              <w:pPrChange w:id="658" w:author="文印室排版" w:date="2023-03-22T10:21:00Z">
                <w:pPr>
                  <w:framePr w:hSpace="180" w:wrap="around" w:vAnchor="text" w:hAnchor="page" w:x="1276" w:y="470"/>
                  <w:spacing w:line="300" w:lineRule="exact"/>
                  <w:suppressOverlap/>
                  <w:jc w:val="center"/>
                </w:pPr>
              </w:pPrChange>
            </w:pPr>
          </w:p>
        </w:tc>
        <w:tc>
          <w:tcPr>
            <w:tcW w:w="992" w:type="dxa"/>
            <w:tcBorders>
              <w:top w:val="single" w:sz="4" w:space="0" w:color="auto"/>
              <w:left w:val="single" w:sz="4" w:space="0" w:color="auto"/>
              <w:right w:val="single" w:sz="4" w:space="0" w:color="auto"/>
            </w:tcBorders>
            <w:vAlign w:val="center"/>
            <w:tcPrChange w:id="659" w:author="文印室排版" w:date="2023-03-22T14:25:00Z">
              <w:tcPr>
                <w:tcW w:w="992"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60" w:author="文印室排版" w:date="2023-03-22T14:24:00Z">
                  <w:rPr>
                    <w:rFonts w:ascii="仿宋_GB2312" w:eastAsia="仿宋_GB2312" w:hAnsi="仿宋_GB2312" w:cs="仿宋_GB2312"/>
                    <w:sz w:val="24"/>
                  </w:rPr>
                </w:rPrChange>
              </w:rPr>
              <w:pPrChange w:id="661" w:author="文印室排版" w:date="2023-03-22T10:21:00Z">
                <w:pPr>
                  <w:framePr w:hSpace="180" w:wrap="around" w:vAnchor="text" w:hAnchor="page" w:x="1276" w:y="470"/>
                  <w:spacing w:line="300" w:lineRule="exact"/>
                  <w:suppressOverlap/>
                  <w:jc w:val="center"/>
                </w:pPr>
              </w:pPrChange>
            </w:pPr>
          </w:p>
        </w:tc>
        <w:tc>
          <w:tcPr>
            <w:tcW w:w="985" w:type="dxa"/>
            <w:tcBorders>
              <w:top w:val="single" w:sz="4" w:space="0" w:color="auto"/>
              <w:left w:val="single" w:sz="4" w:space="0" w:color="auto"/>
              <w:right w:val="single" w:sz="4" w:space="0" w:color="auto"/>
            </w:tcBorders>
            <w:vAlign w:val="center"/>
            <w:tcPrChange w:id="662" w:author="文印室排版" w:date="2023-03-22T14:25:00Z">
              <w:tcPr>
                <w:tcW w:w="985" w:type="dxa"/>
                <w:tcBorders>
                  <w:top w:val="single" w:sz="4" w:space="0" w:color="auto"/>
                  <w:left w:val="single" w:sz="4" w:space="0" w:color="auto"/>
                  <w:right w:val="single" w:sz="4" w:space="0" w:color="auto"/>
                </w:tcBorders>
                <w:vAlign w:val="center"/>
              </w:tcPr>
            </w:tcPrChange>
          </w:tcPr>
          <w:p w:rsidR="007A7AAB" w:rsidRPr="00D25C76" w:rsidRDefault="007A7AAB">
            <w:pPr>
              <w:adjustRightInd w:val="0"/>
              <w:snapToGrid w:val="0"/>
              <w:spacing w:line="460" w:lineRule="exact"/>
              <w:jc w:val="center"/>
              <w:rPr>
                <w:rFonts w:eastAsia="仿宋_GB2312"/>
                <w:color w:val="000000" w:themeColor="text1"/>
                <w:sz w:val="24"/>
                <w:rPrChange w:id="663" w:author="文印室排版" w:date="2023-03-22T14:24:00Z">
                  <w:rPr>
                    <w:rFonts w:ascii="仿宋_GB2312" w:eastAsia="仿宋_GB2312" w:hAnsi="仿宋_GB2312" w:cs="仿宋_GB2312"/>
                    <w:sz w:val="24"/>
                  </w:rPr>
                </w:rPrChange>
              </w:rPr>
              <w:pPrChange w:id="664" w:author="文印室排版" w:date="2023-03-22T10:21:00Z">
                <w:pPr>
                  <w:framePr w:hSpace="180" w:wrap="around" w:vAnchor="text" w:hAnchor="page" w:x="1276" w:y="470"/>
                  <w:spacing w:line="300" w:lineRule="exact"/>
                  <w:suppressOverlap/>
                  <w:jc w:val="center"/>
                </w:pPr>
              </w:pPrChange>
            </w:pPr>
          </w:p>
        </w:tc>
      </w:tr>
    </w:tbl>
    <w:p w:rsidR="007A7AAB" w:rsidRPr="00D25C76" w:rsidRDefault="005446E2">
      <w:pPr>
        <w:adjustRightInd w:val="0"/>
        <w:snapToGrid w:val="0"/>
        <w:spacing w:line="520" w:lineRule="exact"/>
        <w:ind w:firstLineChars="200" w:firstLine="640"/>
        <w:rPr>
          <w:rFonts w:eastAsia="仿宋_GB2312"/>
          <w:bCs/>
          <w:color w:val="000000" w:themeColor="text1"/>
          <w:sz w:val="32"/>
          <w:szCs w:val="32"/>
          <w:rPrChange w:id="665" w:author="文印室排版" w:date="2023-03-22T14:24:00Z">
            <w:rPr>
              <w:rFonts w:ascii="仿宋_GB2312" w:eastAsia="仿宋_GB2312"/>
              <w:b/>
              <w:bCs/>
              <w:sz w:val="32"/>
              <w:szCs w:val="32"/>
            </w:rPr>
          </w:rPrChange>
        </w:rPr>
        <w:pPrChange w:id="666" w:author="文印室排版" w:date="2023-03-22T14:24:00Z">
          <w:pPr>
            <w:ind w:firstLineChars="200" w:firstLine="643"/>
          </w:pPr>
        </w:pPrChange>
      </w:pPr>
      <w:r w:rsidRPr="00D25C76">
        <w:rPr>
          <w:rFonts w:eastAsia="仿宋_GB2312" w:hint="eastAsia"/>
          <w:bCs/>
          <w:color w:val="000000" w:themeColor="text1"/>
          <w:sz w:val="32"/>
          <w:szCs w:val="32"/>
          <w:rPrChange w:id="667" w:author="文印室排版" w:date="2023-03-22T14:24:00Z">
            <w:rPr>
              <w:rFonts w:ascii="仿宋_GB2312" w:eastAsia="仿宋_GB2312" w:hint="eastAsia"/>
              <w:b/>
              <w:bCs/>
              <w:sz w:val="32"/>
              <w:szCs w:val="32"/>
            </w:rPr>
          </w:rPrChange>
        </w:rPr>
        <w:t>（三）报送流程</w:t>
      </w:r>
    </w:p>
    <w:p w:rsidR="007A7AAB" w:rsidRPr="00D25C76" w:rsidRDefault="005446E2">
      <w:pPr>
        <w:adjustRightInd w:val="0"/>
        <w:snapToGrid w:val="0"/>
        <w:spacing w:line="520" w:lineRule="exact"/>
        <w:ind w:firstLineChars="200" w:firstLine="600"/>
        <w:rPr>
          <w:rFonts w:eastAsia="仿宋_GB2312"/>
          <w:bCs/>
          <w:color w:val="000000" w:themeColor="text1"/>
          <w:sz w:val="30"/>
          <w:szCs w:val="30"/>
          <w:rPrChange w:id="668" w:author="文印室排版" w:date="2023-03-22T14:24:00Z">
            <w:rPr>
              <w:rFonts w:ascii="仿宋_GB2312" w:eastAsia="仿宋_GB2312"/>
              <w:b/>
              <w:bCs/>
              <w:sz w:val="30"/>
              <w:szCs w:val="30"/>
            </w:rPr>
          </w:rPrChange>
        </w:rPr>
        <w:pPrChange w:id="669" w:author="文印室排版" w:date="2023-03-22T14:24:00Z">
          <w:pPr>
            <w:spacing w:line="560" w:lineRule="exact"/>
            <w:ind w:firstLine="640"/>
          </w:pPr>
        </w:pPrChange>
      </w:pPr>
      <w:r w:rsidRPr="00D25C76">
        <w:rPr>
          <w:rFonts w:eastAsia="仿宋_GB2312"/>
          <w:bCs/>
          <w:color w:val="000000" w:themeColor="text1"/>
          <w:sz w:val="30"/>
          <w:szCs w:val="30"/>
          <w:rPrChange w:id="670" w:author="文印室排版" w:date="2023-03-22T14:24:00Z">
            <w:rPr>
              <w:rFonts w:ascii="仿宋_GB2312" w:eastAsia="仿宋_GB2312"/>
              <w:b/>
              <w:bCs/>
              <w:sz w:val="30"/>
              <w:szCs w:val="30"/>
            </w:rPr>
          </w:rPrChange>
        </w:rPr>
        <w:t>1.</w:t>
      </w:r>
      <w:r w:rsidRPr="00D25C76">
        <w:rPr>
          <w:rFonts w:eastAsia="仿宋_GB2312" w:hint="eastAsia"/>
          <w:bCs/>
          <w:color w:val="000000" w:themeColor="text1"/>
          <w:sz w:val="30"/>
          <w:szCs w:val="30"/>
          <w:rPrChange w:id="671" w:author="文印室排版" w:date="2023-03-22T14:24:00Z">
            <w:rPr>
              <w:rFonts w:ascii="仿宋_GB2312" w:eastAsia="仿宋_GB2312" w:hint="eastAsia"/>
              <w:b/>
              <w:bCs/>
              <w:sz w:val="30"/>
              <w:szCs w:val="30"/>
            </w:rPr>
          </w:rPrChange>
        </w:rPr>
        <w:t>组织单位报送联系人信息表</w:t>
      </w:r>
    </w:p>
    <w:p w:rsidR="007A7AAB" w:rsidRPr="00D25C76" w:rsidRDefault="005446E2">
      <w:pPr>
        <w:adjustRightInd w:val="0"/>
        <w:snapToGrid w:val="0"/>
        <w:spacing w:line="520" w:lineRule="exact"/>
        <w:ind w:firstLineChars="200" w:firstLine="600"/>
        <w:rPr>
          <w:rFonts w:eastAsia="仿宋_GB2312"/>
          <w:bCs/>
          <w:color w:val="000000" w:themeColor="text1"/>
          <w:sz w:val="30"/>
          <w:szCs w:val="30"/>
          <w:rPrChange w:id="672" w:author="文印室排版" w:date="2023-03-22T14:24:00Z">
            <w:rPr>
              <w:rFonts w:ascii="仿宋_GB2312" w:eastAsia="仿宋_GB2312"/>
              <w:b/>
              <w:bCs/>
              <w:sz w:val="30"/>
              <w:szCs w:val="30"/>
            </w:rPr>
          </w:rPrChange>
        </w:rPr>
        <w:pPrChange w:id="673"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各组织单位按要求填写《</w:t>
      </w:r>
      <w:r w:rsidRPr="00D25C76">
        <w:rPr>
          <w:rFonts w:eastAsia="仿宋_GB2312"/>
          <w:color w:val="000000" w:themeColor="text1"/>
          <w:kern w:val="0"/>
          <w:sz w:val="30"/>
          <w:szCs w:val="30"/>
        </w:rPr>
        <w:t>2023</w:t>
      </w:r>
      <w:r w:rsidRPr="00D25C76">
        <w:rPr>
          <w:rFonts w:eastAsia="仿宋_GB2312" w:hint="eastAsia"/>
          <w:color w:val="000000" w:themeColor="text1"/>
          <w:kern w:val="0"/>
          <w:sz w:val="30"/>
          <w:szCs w:val="30"/>
        </w:rPr>
        <w:t>年广州市教育教学信息化创新应用评奖活动联系人信息表》（附件</w:t>
      </w:r>
      <w:r w:rsidRPr="00D25C76">
        <w:rPr>
          <w:rFonts w:eastAsia="仿宋_GB2312"/>
          <w:color w:val="000000" w:themeColor="text1"/>
          <w:kern w:val="0"/>
          <w:sz w:val="30"/>
          <w:szCs w:val="30"/>
        </w:rPr>
        <w:t>1-8</w:t>
      </w:r>
      <w:r w:rsidRPr="00D25C76">
        <w:rPr>
          <w:rFonts w:eastAsia="仿宋_GB2312" w:hint="eastAsia"/>
          <w:color w:val="000000" w:themeColor="text1"/>
          <w:kern w:val="0"/>
          <w:sz w:val="30"/>
          <w:szCs w:val="30"/>
        </w:rPr>
        <w:t>），并在</w:t>
      </w:r>
      <w:r w:rsidRPr="00D25C76">
        <w:rPr>
          <w:rFonts w:eastAsia="仿宋_GB2312"/>
          <w:color w:val="000000" w:themeColor="text1"/>
          <w:kern w:val="0"/>
          <w:sz w:val="30"/>
          <w:szCs w:val="30"/>
        </w:rPr>
        <w:t>2023</w:t>
      </w:r>
      <w:r w:rsidRPr="00D25C76">
        <w:rPr>
          <w:rFonts w:eastAsia="仿宋_GB2312" w:hint="eastAsia"/>
          <w:color w:val="000000" w:themeColor="text1"/>
          <w:kern w:val="0"/>
          <w:sz w:val="30"/>
          <w:szCs w:val="30"/>
        </w:rPr>
        <w:t>年</w:t>
      </w:r>
      <w:r w:rsidRPr="00D25C76">
        <w:rPr>
          <w:rFonts w:eastAsia="仿宋_GB2312"/>
          <w:color w:val="000000" w:themeColor="text1"/>
          <w:kern w:val="0"/>
          <w:sz w:val="30"/>
          <w:szCs w:val="30"/>
        </w:rPr>
        <w:t>3</w:t>
      </w:r>
      <w:r w:rsidRPr="00D25C76">
        <w:rPr>
          <w:rFonts w:eastAsia="仿宋_GB2312" w:hint="eastAsia"/>
          <w:color w:val="000000" w:themeColor="text1"/>
          <w:kern w:val="0"/>
          <w:sz w:val="30"/>
          <w:szCs w:val="30"/>
        </w:rPr>
        <w:t>月</w:t>
      </w:r>
      <w:r w:rsidRPr="00D25C76">
        <w:rPr>
          <w:rFonts w:eastAsia="仿宋_GB2312"/>
          <w:color w:val="000000" w:themeColor="text1"/>
          <w:kern w:val="0"/>
          <w:sz w:val="30"/>
          <w:szCs w:val="30"/>
        </w:rPr>
        <w:t>20</w:t>
      </w:r>
      <w:r w:rsidRPr="00D25C76">
        <w:rPr>
          <w:rFonts w:eastAsia="仿宋_GB2312" w:hint="eastAsia"/>
          <w:color w:val="000000" w:themeColor="text1"/>
          <w:kern w:val="0"/>
          <w:sz w:val="30"/>
          <w:szCs w:val="30"/>
        </w:rPr>
        <w:t>日前将此表的盖章扫描版文件和电子文档发到邮箱</w:t>
      </w:r>
      <w:r w:rsidRPr="00D25C76">
        <w:rPr>
          <w:rFonts w:eastAsia="仿宋_GB2312"/>
          <w:color w:val="000000" w:themeColor="text1"/>
          <w:kern w:val="0"/>
          <w:sz w:val="30"/>
          <w:szCs w:val="30"/>
        </w:rPr>
        <w:t>cyb401@vip.163.com</w:t>
      </w:r>
      <w:r w:rsidRPr="00D25C76">
        <w:rPr>
          <w:rFonts w:eastAsia="仿宋_GB2312" w:hint="eastAsia"/>
          <w:color w:val="000000" w:themeColor="text1"/>
          <w:kern w:val="0"/>
          <w:sz w:val="30"/>
          <w:szCs w:val="30"/>
        </w:rPr>
        <w:t>，以便获得活动管理平台的活动管理权限。</w:t>
      </w:r>
    </w:p>
    <w:p w:rsidR="007A7AAB" w:rsidRPr="00D25C76" w:rsidRDefault="005446E2">
      <w:pPr>
        <w:adjustRightInd w:val="0"/>
        <w:snapToGrid w:val="0"/>
        <w:spacing w:line="520" w:lineRule="exact"/>
        <w:ind w:firstLineChars="200" w:firstLine="600"/>
        <w:rPr>
          <w:rFonts w:eastAsia="仿宋_GB2312"/>
          <w:bCs/>
          <w:color w:val="000000" w:themeColor="text1"/>
          <w:sz w:val="30"/>
          <w:szCs w:val="30"/>
          <w:rPrChange w:id="674" w:author="文印室排版" w:date="2023-03-22T14:24:00Z">
            <w:rPr>
              <w:rFonts w:ascii="仿宋_GB2312" w:eastAsia="仿宋_GB2312"/>
              <w:b/>
              <w:bCs/>
              <w:sz w:val="30"/>
              <w:szCs w:val="30"/>
            </w:rPr>
          </w:rPrChange>
        </w:rPr>
        <w:pPrChange w:id="675" w:author="文印室排版" w:date="2023-03-22T14:24:00Z">
          <w:pPr>
            <w:spacing w:line="560" w:lineRule="exact"/>
            <w:ind w:firstLine="640"/>
          </w:pPr>
        </w:pPrChange>
      </w:pPr>
      <w:r w:rsidRPr="00D25C76">
        <w:rPr>
          <w:rFonts w:eastAsia="仿宋_GB2312"/>
          <w:bCs/>
          <w:color w:val="000000" w:themeColor="text1"/>
          <w:sz w:val="30"/>
          <w:szCs w:val="30"/>
          <w:rPrChange w:id="676" w:author="文印室排版" w:date="2023-03-22T14:24:00Z">
            <w:rPr>
              <w:rFonts w:ascii="仿宋_GB2312" w:eastAsia="仿宋_GB2312"/>
              <w:b/>
              <w:bCs/>
              <w:sz w:val="30"/>
              <w:szCs w:val="30"/>
            </w:rPr>
          </w:rPrChange>
        </w:rPr>
        <w:t>2.</w:t>
      </w:r>
      <w:r w:rsidRPr="00D25C76">
        <w:rPr>
          <w:rFonts w:eastAsia="仿宋_GB2312" w:hint="eastAsia"/>
          <w:bCs/>
          <w:color w:val="000000" w:themeColor="text1"/>
          <w:sz w:val="30"/>
          <w:szCs w:val="30"/>
          <w:rPrChange w:id="677" w:author="文印室排版" w:date="2023-03-22T14:24:00Z">
            <w:rPr>
              <w:rFonts w:ascii="仿宋_GB2312" w:eastAsia="仿宋_GB2312" w:hint="eastAsia"/>
              <w:b/>
              <w:bCs/>
              <w:sz w:val="30"/>
              <w:szCs w:val="30"/>
            </w:rPr>
          </w:rPrChange>
        </w:rPr>
        <w:t>组织单位新建活动</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678"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各组织单位在活动管理平台新建本级（区或校）活动。</w:t>
      </w:r>
    </w:p>
    <w:p w:rsidR="007A7AAB" w:rsidRPr="00D25C76" w:rsidRDefault="005446E2">
      <w:pPr>
        <w:adjustRightInd w:val="0"/>
        <w:snapToGrid w:val="0"/>
        <w:spacing w:line="520" w:lineRule="exact"/>
        <w:ind w:firstLineChars="200" w:firstLine="600"/>
        <w:rPr>
          <w:rFonts w:eastAsia="仿宋_GB2312"/>
          <w:bCs/>
          <w:color w:val="000000" w:themeColor="text1"/>
          <w:sz w:val="30"/>
          <w:szCs w:val="30"/>
          <w:rPrChange w:id="679" w:author="文印室排版" w:date="2023-03-22T14:24:00Z">
            <w:rPr>
              <w:rFonts w:ascii="仿宋_GB2312" w:eastAsia="仿宋_GB2312"/>
              <w:b/>
              <w:bCs/>
              <w:sz w:val="30"/>
              <w:szCs w:val="30"/>
            </w:rPr>
          </w:rPrChange>
        </w:rPr>
        <w:pPrChange w:id="680" w:author="文印室排版" w:date="2023-03-22T14:24:00Z">
          <w:pPr>
            <w:spacing w:line="560" w:lineRule="exact"/>
            <w:ind w:firstLine="640"/>
          </w:pPr>
        </w:pPrChange>
      </w:pPr>
      <w:r w:rsidRPr="00D25C76">
        <w:rPr>
          <w:rFonts w:eastAsia="仿宋_GB2312"/>
          <w:bCs/>
          <w:color w:val="000000" w:themeColor="text1"/>
          <w:sz w:val="30"/>
          <w:szCs w:val="30"/>
          <w:rPrChange w:id="681" w:author="文印室排版" w:date="2023-03-22T14:24:00Z">
            <w:rPr>
              <w:rFonts w:ascii="仿宋_GB2312" w:eastAsia="仿宋_GB2312"/>
              <w:b/>
              <w:bCs/>
              <w:sz w:val="30"/>
              <w:szCs w:val="30"/>
            </w:rPr>
          </w:rPrChange>
        </w:rPr>
        <w:t>3.</w:t>
      </w:r>
      <w:r w:rsidRPr="00D25C76">
        <w:rPr>
          <w:rFonts w:eastAsia="仿宋_GB2312" w:hint="eastAsia"/>
          <w:bCs/>
          <w:color w:val="000000" w:themeColor="text1"/>
          <w:sz w:val="30"/>
          <w:szCs w:val="30"/>
          <w:rPrChange w:id="682" w:author="文印室排版" w:date="2023-03-22T14:24:00Z">
            <w:rPr>
              <w:rFonts w:ascii="仿宋_GB2312" w:eastAsia="仿宋_GB2312" w:hint="eastAsia"/>
              <w:b/>
              <w:bCs/>
              <w:sz w:val="30"/>
              <w:szCs w:val="30"/>
            </w:rPr>
          </w:rPrChange>
        </w:rPr>
        <w:t>参赛者上报作品</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683"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参赛者须登录活动</w:t>
      </w:r>
      <w:r w:rsidRPr="00D25C76">
        <w:rPr>
          <w:rFonts w:eastAsia="仿宋_GB2312" w:hint="eastAsia"/>
          <w:color w:val="000000" w:themeColor="text1"/>
          <w:kern w:val="0"/>
          <w:sz w:val="30"/>
          <w:szCs w:val="30"/>
          <w:rPrChange w:id="684" w:author="文印室排版" w:date="2023-03-22T14:24:00Z">
            <w:rPr>
              <w:rFonts w:eastAsia="仿宋_GB2312" w:hint="eastAsia"/>
              <w:color w:val="000000" w:themeColor="text1"/>
              <w:kern w:val="0"/>
              <w:sz w:val="30"/>
              <w:szCs w:val="30"/>
            </w:rPr>
          </w:rPrChange>
        </w:rPr>
        <w:fldChar w:fldCharType="begin"/>
      </w:r>
      <w:r w:rsidRPr="00D25C76">
        <w:rPr>
          <w:rFonts w:eastAsia="仿宋_GB2312"/>
          <w:color w:val="000000" w:themeColor="text1"/>
          <w:kern w:val="0"/>
          <w:sz w:val="30"/>
          <w:szCs w:val="30"/>
        </w:rPr>
        <w:instrText xml:space="preserve"> HYPERLINK "https://gzcx.gzjkw.net/</w:instrText>
      </w:r>
      <w:r w:rsidRPr="00D25C76">
        <w:rPr>
          <w:rFonts w:eastAsia="仿宋_GB2312" w:hint="eastAsia"/>
          <w:color w:val="000000" w:themeColor="text1"/>
          <w:kern w:val="0"/>
          <w:sz w:val="30"/>
          <w:szCs w:val="30"/>
        </w:rPr>
        <w:instrText>，以下简称</w:instrText>
      </w:r>
      <w:r w:rsidRPr="00D25C76">
        <w:rPr>
          <w:rFonts w:eastAsia="仿宋_GB2312"/>
          <w:color w:val="000000" w:themeColor="text1"/>
          <w:kern w:val="0"/>
          <w:sz w:val="30"/>
          <w:szCs w:val="30"/>
        </w:rPr>
        <w:instrText>\</w:instrText>
      </w:r>
      <w:r w:rsidRPr="00D25C76">
        <w:rPr>
          <w:rFonts w:eastAsia="仿宋_GB2312" w:hint="eastAsia"/>
          <w:color w:val="000000" w:themeColor="text1"/>
          <w:kern w:val="0"/>
          <w:sz w:val="30"/>
          <w:szCs w:val="30"/>
        </w:rPr>
        <w:instrText>以活动管理平台</w:instrText>
      </w:r>
      <w:r w:rsidRPr="00D25C76">
        <w:rPr>
          <w:rFonts w:eastAsia="仿宋_GB2312"/>
          <w:color w:val="000000" w:themeColor="text1"/>
          <w:kern w:val="0"/>
          <w:sz w:val="30"/>
          <w:szCs w:val="30"/>
        </w:rPr>
        <w:instrText>\</w:instrText>
      </w:r>
      <w:r w:rsidRPr="00D25C76">
        <w:rPr>
          <w:rFonts w:eastAsia="仿宋_GB2312" w:hint="eastAsia"/>
          <w:color w:val="000000" w:themeColor="text1"/>
          <w:kern w:val="0"/>
          <w:sz w:val="30"/>
          <w:szCs w:val="30"/>
        </w:rPr>
        <w:instrText>动），按照各项目的具体要求（详见附件</w:instrText>
      </w:r>
      <w:r w:rsidRPr="00D25C76">
        <w:rPr>
          <w:rFonts w:eastAsia="仿宋_GB2312"/>
          <w:color w:val="000000" w:themeColor="text1"/>
          <w:kern w:val="0"/>
          <w:sz w:val="30"/>
          <w:szCs w:val="30"/>
        </w:rPr>
        <w:instrText>1-1</w:instrText>
      </w:r>
      <w:r w:rsidRPr="00D25C76">
        <w:rPr>
          <w:rFonts w:eastAsia="仿宋_GB2312" w:hint="eastAsia"/>
          <w:color w:val="000000" w:themeColor="text1"/>
          <w:kern w:val="0"/>
          <w:sz w:val="30"/>
          <w:szCs w:val="30"/>
        </w:rPr>
        <w:instrText>至附件</w:instrText>
      </w:r>
      <w:r w:rsidRPr="00D25C76">
        <w:rPr>
          <w:rFonts w:eastAsia="仿宋_GB2312"/>
          <w:color w:val="000000" w:themeColor="text1"/>
          <w:kern w:val="0"/>
          <w:sz w:val="30"/>
          <w:szCs w:val="30"/>
        </w:rPr>
        <w:instrText>1-8</w:instrText>
      </w:r>
      <w:r w:rsidRPr="00D25C76">
        <w:rPr>
          <w:rFonts w:eastAsia="仿宋_GB2312" w:hint="eastAsia"/>
          <w:color w:val="000000" w:themeColor="text1"/>
          <w:kern w:val="0"/>
          <w:sz w:val="30"/>
          <w:szCs w:val="30"/>
        </w:rPr>
        <w:instrText>）将作品上报至本区（本高校或本局属学校）对应的活动中。作品上报的具体操作方法和流程详见《参赛上报操作指引》（附件</w:instrText>
      </w:r>
      <w:r w:rsidRPr="00D25C76">
        <w:rPr>
          <w:rFonts w:eastAsia="仿宋_GB2312"/>
          <w:color w:val="000000" w:themeColor="text1"/>
          <w:kern w:val="0"/>
          <w:sz w:val="30"/>
          <w:szCs w:val="30"/>
        </w:rPr>
        <w:instrText>1-9</w:instrText>
      </w:r>
      <w:r w:rsidRPr="00D25C76">
        <w:rPr>
          <w:rFonts w:eastAsia="仿宋_GB2312" w:hint="eastAsia"/>
          <w:color w:val="000000" w:themeColor="text1"/>
          <w:kern w:val="0"/>
          <w:sz w:val="30"/>
          <w:szCs w:val="30"/>
        </w:rPr>
        <w:instrText>）。</w:instrText>
      </w:r>
      <w:r w:rsidRPr="00D25C76">
        <w:rPr>
          <w:rFonts w:eastAsia="仿宋_GB2312"/>
          <w:color w:val="000000" w:themeColor="text1"/>
          <w:kern w:val="0"/>
          <w:sz w:val="30"/>
          <w:szCs w:val="30"/>
        </w:rPr>
        <w:instrText xml:space="preserve">" </w:instrText>
      </w:r>
      <w:r w:rsidRPr="00D25C76">
        <w:rPr>
          <w:rFonts w:eastAsia="仿宋_GB2312" w:hint="eastAsia"/>
          <w:color w:val="000000" w:themeColor="text1"/>
          <w:kern w:val="0"/>
          <w:sz w:val="30"/>
          <w:szCs w:val="30"/>
          <w:rPrChange w:id="685" w:author="文印室排版" w:date="2023-03-22T14:24:00Z">
            <w:rPr>
              <w:rFonts w:eastAsia="仿宋_GB2312" w:hint="eastAsia"/>
              <w:color w:val="000000" w:themeColor="text1"/>
              <w:kern w:val="0"/>
              <w:sz w:val="30"/>
              <w:szCs w:val="30"/>
            </w:rPr>
          </w:rPrChange>
        </w:rPr>
        <w:fldChar w:fldCharType="separate"/>
      </w:r>
      <w:r w:rsidRPr="00D25C76">
        <w:rPr>
          <w:rFonts w:eastAsia="仿宋_GB2312" w:hint="eastAsia"/>
          <w:color w:val="000000" w:themeColor="text1"/>
          <w:kern w:val="0"/>
          <w:sz w:val="30"/>
          <w:szCs w:val="30"/>
        </w:rPr>
        <w:t>管理平台，在线填写作品登记表并按本校或本区相关活动通知的要求将作品上报到对应级别的活动中。活动管理平台的具体操作方法详见《广州市教育教学信息化创新应用评奖活动管理平台参赛者操作指引》（附件</w:t>
      </w:r>
      <w:r w:rsidRPr="00D25C76">
        <w:rPr>
          <w:rFonts w:eastAsia="仿宋_GB2312"/>
          <w:color w:val="000000" w:themeColor="text1"/>
          <w:kern w:val="0"/>
          <w:sz w:val="30"/>
          <w:szCs w:val="30"/>
        </w:rPr>
        <w:t>1-7</w:t>
      </w:r>
      <w:r w:rsidRPr="00D25C76">
        <w:rPr>
          <w:rFonts w:eastAsia="仿宋_GB2312" w:hint="eastAsia"/>
          <w:color w:val="000000" w:themeColor="text1"/>
          <w:kern w:val="0"/>
          <w:sz w:val="30"/>
          <w:szCs w:val="30"/>
        </w:rPr>
        <w:t>）。</w:t>
      </w:r>
      <w:r w:rsidRPr="00D25C76">
        <w:rPr>
          <w:rFonts w:eastAsia="仿宋_GB2312" w:hint="eastAsia"/>
          <w:color w:val="000000" w:themeColor="text1"/>
          <w:kern w:val="0"/>
          <w:sz w:val="30"/>
          <w:szCs w:val="30"/>
          <w:rPrChange w:id="686" w:author="文印室排版" w:date="2023-03-22T14:24:00Z">
            <w:rPr>
              <w:rFonts w:eastAsia="仿宋_GB2312" w:hint="eastAsia"/>
              <w:color w:val="000000" w:themeColor="text1"/>
              <w:kern w:val="0"/>
              <w:sz w:val="30"/>
              <w:szCs w:val="30"/>
            </w:rPr>
          </w:rPrChange>
        </w:rPr>
        <w:fldChar w:fldCharType="end"/>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687"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参赛者须按照各项目的具体要求（详见附件</w:t>
      </w:r>
      <w:r w:rsidRPr="00D25C76">
        <w:rPr>
          <w:rFonts w:eastAsia="仿宋_GB2312"/>
          <w:color w:val="000000" w:themeColor="text1"/>
          <w:kern w:val="0"/>
          <w:sz w:val="30"/>
          <w:szCs w:val="30"/>
        </w:rPr>
        <w:t>1-1</w:t>
      </w:r>
      <w:r w:rsidRPr="00D25C76">
        <w:rPr>
          <w:rFonts w:eastAsia="仿宋_GB2312" w:hint="eastAsia"/>
          <w:color w:val="000000" w:themeColor="text1"/>
          <w:kern w:val="0"/>
          <w:sz w:val="30"/>
          <w:szCs w:val="30"/>
        </w:rPr>
        <w:t>至附件</w:t>
      </w:r>
      <w:r w:rsidRPr="00D25C76">
        <w:rPr>
          <w:rFonts w:eastAsia="仿宋_GB2312"/>
          <w:color w:val="000000" w:themeColor="text1"/>
          <w:kern w:val="0"/>
          <w:sz w:val="30"/>
          <w:szCs w:val="30"/>
        </w:rPr>
        <w:t>1-5</w:t>
      </w:r>
      <w:r w:rsidRPr="00D25C76">
        <w:rPr>
          <w:rFonts w:eastAsia="仿宋_GB2312" w:hint="eastAsia"/>
          <w:color w:val="000000" w:themeColor="text1"/>
          <w:kern w:val="0"/>
          <w:sz w:val="30"/>
          <w:szCs w:val="30"/>
        </w:rPr>
        <w:t>）创作和报送作品，并对报送信息和作品的准确性、完整性负责。</w:t>
      </w:r>
    </w:p>
    <w:p w:rsidR="007A7AAB" w:rsidRPr="00D25C76" w:rsidRDefault="005446E2">
      <w:pPr>
        <w:adjustRightInd w:val="0"/>
        <w:snapToGrid w:val="0"/>
        <w:spacing w:line="520" w:lineRule="exact"/>
        <w:ind w:firstLineChars="200" w:firstLine="600"/>
        <w:rPr>
          <w:rFonts w:eastAsia="仿宋_GB2312"/>
          <w:bCs/>
          <w:color w:val="000000" w:themeColor="text1"/>
          <w:sz w:val="30"/>
          <w:szCs w:val="30"/>
          <w:rPrChange w:id="688" w:author="文印室排版" w:date="2023-03-22T14:24:00Z">
            <w:rPr>
              <w:rFonts w:ascii="仿宋_GB2312" w:eastAsia="仿宋_GB2312"/>
              <w:b/>
              <w:bCs/>
              <w:sz w:val="30"/>
              <w:szCs w:val="30"/>
            </w:rPr>
          </w:rPrChange>
        </w:rPr>
        <w:pPrChange w:id="689" w:author="文印室排版" w:date="2023-03-22T14:24:00Z">
          <w:pPr>
            <w:spacing w:line="560" w:lineRule="exact"/>
            <w:ind w:firstLine="640"/>
          </w:pPr>
        </w:pPrChange>
      </w:pPr>
      <w:r w:rsidRPr="00D25C76">
        <w:rPr>
          <w:rFonts w:eastAsia="仿宋_GB2312"/>
          <w:bCs/>
          <w:color w:val="000000" w:themeColor="text1"/>
          <w:sz w:val="30"/>
          <w:szCs w:val="30"/>
          <w:rPrChange w:id="690" w:author="文印室排版" w:date="2023-03-22T14:24:00Z">
            <w:rPr>
              <w:rFonts w:ascii="仿宋_GB2312" w:eastAsia="仿宋_GB2312"/>
              <w:b/>
              <w:bCs/>
              <w:sz w:val="30"/>
              <w:szCs w:val="30"/>
            </w:rPr>
          </w:rPrChange>
        </w:rPr>
        <w:t>4.</w:t>
      </w:r>
      <w:r w:rsidRPr="00D25C76">
        <w:rPr>
          <w:rFonts w:eastAsia="仿宋_GB2312" w:hint="eastAsia"/>
          <w:bCs/>
          <w:color w:val="000000" w:themeColor="text1"/>
          <w:sz w:val="30"/>
          <w:szCs w:val="30"/>
          <w:rPrChange w:id="691" w:author="文印室排版" w:date="2023-03-22T14:24:00Z">
            <w:rPr>
              <w:rFonts w:ascii="仿宋_GB2312" w:eastAsia="仿宋_GB2312" w:hint="eastAsia"/>
              <w:b/>
              <w:bCs/>
              <w:sz w:val="30"/>
              <w:szCs w:val="30"/>
            </w:rPr>
          </w:rPrChange>
        </w:rPr>
        <w:t>组织单位审核并推送作品</w:t>
      </w:r>
    </w:p>
    <w:p w:rsidR="007A7AAB" w:rsidRPr="00D25C76" w:rsidRDefault="005446E2">
      <w:pPr>
        <w:adjustRightInd w:val="0"/>
        <w:snapToGrid w:val="0"/>
        <w:spacing w:line="520" w:lineRule="exact"/>
        <w:ind w:firstLineChars="200" w:firstLine="600"/>
        <w:rPr>
          <w:rFonts w:eastAsia="仿宋_GB2312"/>
          <w:color w:val="000000" w:themeColor="text1"/>
          <w:kern w:val="0"/>
          <w:sz w:val="30"/>
          <w:szCs w:val="30"/>
        </w:rPr>
        <w:pPrChange w:id="692"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各组织单位严格按照各项目的具体要求（详见附件</w:t>
      </w:r>
      <w:r w:rsidRPr="00D25C76">
        <w:rPr>
          <w:rFonts w:eastAsia="仿宋_GB2312"/>
          <w:color w:val="000000" w:themeColor="text1"/>
          <w:kern w:val="0"/>
          <w:sz w:val="30"/>
          <w:szCs w:val="30"/>
        </w:rPr>
        <w:t>1-1</w:t>
      </w:r>
      <w:r w:rsidRPr="00D25C76">
        <w:rPr>
          <w:rFonts w:eastAsia="仿宋_GB2312" w:hint="eastAsia"/>
          <w:color w:val="000000" w:themeColor="text1"/>
          <w:kern w:val="0"/>
          <w:sz w:val="30"/>
          <w:szCs w:val="30"/>
        </w:rPr>
        <w:t>至附件</w:t>
      </w:r>
      <w:r w:rsidRPr="00D25C76">
        <w:rPr>
          <w:rFonts w:eastAsia="仿宋_GB2312"/>
          <w:color w:val="000000" w:themeColor="text1"/>
          <w:kern w:val="0"/>
          <w:sz w:val="30"/>
          <w:szCs w:val="30"/>
        </w:rPr>
        <w:t>1-5</w:t>
      </w:r>
      <w:r w:rsidRPr="00D25C76">
        <w:rPr>
          <w:rFonts w:eastAsia="仿宋_GB2312" w:hint="eastAsia"/>
          <w:color w:val="000000" w:themeColor="text1"/>
          <w:kern w:val="0"/>
          <w:sz w:val="30"/>
          <w:szCs w:val="30"/>
        </w:rPr>
        <w:t>）审核作品。</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693"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市属高校、局属各学校的作品由学校组织初评后，以校为单位按报送限额向市级活动推荐优秀作品参评；区属学校的作品，由各区相关部门组织初评后，以区为单位按报送限额向市级活动推荐优秀作品参评。</w:t>
      </w:r>
    </w:p>
    <w:p w:rsidR="007A7AAB" w:rsidRPr="00D25C76" w:rsidRDefault="005446E2">
      <w:pPr>
        <w:pStyle w:val="a9"/>
        <w:adjustRightInd w:val="0"/>
        <w:snapToGrid w:val="0"/>
        <w:spacing w:line="500" w:lineRule="exact"/>
        <w:ind w:firstLine="600"/>
        <w:rPr>
          <w:rFonts w:ascii="Times New Roman" w:eastAsia="仿宋_GB2312" w:hAnsi="Times New Roman" w:cs="Times New Roman"/>
          <w:bCs/>
          <w:sz w:val="30"/>
          <w:szCs w:val="30"/>
          <w:rPrChange w:id="694" w:author="文印室排版" w:date="2023-03-22T14:24:00Z">
            <w:rPr>
              <w:rFonts w:ascii="仿宋_GB2312" w:eastAsia="仿宋_GB2312"/>
              <w:b/>
              <w:bCs/>
              <w:color w:val="auto"/>
              <w:sz w:val="30"/>
              <w:szCs w:val="30"/>
            </w:rPr>
          </w:rPrChange>
        </w:rPr>
        <w:pPrChange w:id="695" w:author="文印室排版" w:date="2023-03-22T14:24:00Z">
          <w:pPr>
            <w:pStyle w:val="a9"/>
            <w:ind w:firstLine="602"/>
          </w:pPr>
        </w:pPrChange>
      </w:pPr>
      <w:r w:rsidRPr="00D25C76">
        <w:rPr>
          <w:rFonts w:ascii="Times New Roman" w:eastAsia="仿宋_GB2312" w:hAnsi="Times New Roman" w:cs="Times New Roman"/>
          <w:bCs/>
          <w:sz w:val="30"/>
          <w:szCs w:val="30"/>
          <w:rPrChange w:id="696" w:author="文印室排版" w:date="2023-03-22T14:24:00Z">
            <w:rPr>
              <w:rFonts w:ascii="仿宋_GB2312" w:eastAsia="仿宋_GB2312"/>
              <w:b/>
              <w:bCs/>
              <w:color w:val="auto"/>
              <w:sz w:val="30"/>
              <w:szCs w:val="30"/>
            </w:rPr>
          </w:rPrChange>
        </w:rPr>
        <w:t>5.</w:t>
      </w:r>
      <w:r w:rsidRPr="00D25C76">
        <w:rPr>
          <w:rFonts w:ascii="Times New Roman" w:eastAsia="仿宋_GB2312" w:hAnsi="Times New Roman" w:cs="Times New Roman" w:hint="eastAsia"/>
          <w:bCs/>
          <w:sz w:val="30"/>
          <w:szCs w:val="30"/>
          <w:rPrChange w:id="697" w:author="文印室排版" w:date="2023-03-22T14:24:00Z">
            <w:rPr>
              <w:rFonts w:ascii="仿宋_GB2312" w:eastAsia="仿宋_GB2312" w:hint="eastAsia"/>
              <w:b/>
              <w:bCs/>
              <w:color w:val="auto"/>
              <w:sz w:val="30"/>
              <w:szCs w:val="30"/>
            </w:rPr>
          </w:rPrChange>
        </w:rPr>
        <w:t>组织单位报送材料</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698"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各组织单位在活动管理平台推送作品后，填写《</w:t>
      </w:r>
      <w:r w:rsidRPr="00D25C76">
        <w:rPr>
          <w:rFonts w:eastAsia="仿宋_GB2312"/>
          <w:color w:val="000000" w:themeColor="text1"/>
          <w:kern w:val="0"/>
          <w:sz w:val="30"/>
          <w:szCs w:val="30"/>
        </w:rPr>
        <w:t>2023</w:t>
      </w:r>
      <w:r w:rsidRPr="00D25C76">
        <w:rPr>
          <w:rFonts w:eastAsia="仿宋_GB2312" w:hint="eastAsia"/>
          <w:color w:val="000000" w:themeColor="text1"/>
          <w:kern w:val="0"/>
          <w:sz w:val="30"/>
          <w:szCs w:val="30"/>
        </w:rPr>
        <w:t>年广州市教育教学信息化创新应用评奖活动作品报送清单》（附件</w:t>
      </w:r>
      <w:r w:rsidRPr="00D25C76">
        <w:rPr>
          <w:rFonts w:eastAsia="仿宋_GB2312"/>
          <w:color w:val="000000" w:themeColor="text1"/>
          <w:kern w:val="0"/>
          <w:sz w:val="30"/>
          <w:szCs w:val="30"/>
        </w:rPr>
        <w:t>1-9</w:t>
      </w:r>
      <w:r w:rsidRPr="00D25C76">
        <w:rPr>
          <w:rFonts w:eastAsia="仿宋_GB2312" w:hint="eastAsia"/>
          <w:color w:val="000000" w:themeColor="text1"/>
          <w:kern w:val="0"/>
          <w:sz w:val="30"/>
          <w:szCs w:val="30"/>
        </w:rPr>
        <w:t>），并将此表的盖章扫描版文件和电子文档发到邮箱</w:t>
      </w:r>
      <w:r w:rsidRPr="00D25C76">
        <w:rPr>
          <w:rFonts w:eastAsia="仿宋_GB2312"/>
          <w:color w:val="000000" w:themeColor="text1"/>
          <w:kern w:val="0"/>
          <w:sz w:val="30"/>
          <w:szCs w:val="30"/>
        </w:rPr>
        <w:t>cyb401@vip.163.com</w:t>
      </w:r>
      <w:r w:rsidRPr="00D25C76">
        <w:rPr>
          <w:rFonts w:eastAsia="仿宋_GB2312" w:hint="eastAsia"/>
          <w:color w:val="000000" w:themeColor="text1"/>
          <w:kern w:val="0"/>
          <w:sz w:val="30"/>
          <w:szCs w:val="30"/>
        </w:rPr>
        <w:t>。</w:t>
      </w:r>
    </w:p>
    <w:p w:rsidR="007A7AAB" w:rsidRPr="00D25C76" w:rsidDel="006703E0" w:rsidRDefault="007A7AAB">
      <w:pPr>
        <w:pStyle w:val="2"/>
        <w:adjustRightInd w:val="0"/>
        <w:snapToGrid w:val="0"/>
        <w:spacing w:line="400" w:lineRule="exact"/>
        <w:rPr>
          <w:del w:id="699" w:author="文印室排版" w:date="2023-03-22T14:18:00Z"/>
          <w:rFonts w:ascii="Times New Roman" w:hAnsi="Times New Roman"/>
          <w:b w:val="0"/>
          <w:color w:val="000000" w:themeColor="text1"/>
          <w:rPrChange w:id="700" w:author="文印室排版" w:date="2023-03-22T14:24:00Z">
            <w:rPr>
              <w:del w:id="701" w:author="文印室排版" w:date="2023-03-22T14:18:00Z"/>
            </w:rPr>
          </w:rPrChange>
        </w:rPr>
        <w:pPrChange w:id="702" w:author="文印室排版" w:date="2023-03-22T14:27:00Z">
          <w:pPr>
            <w:pStyle w:val="2"/>
          </w:pPr>
        </w:pPrChange>
      </w:pPr>
    </w:p>
    <w:p w:rsidR="006703E0" w:rsidRPr="00D25C76" w:rsidRDefault="006703E0">
      <w:pPr>
        <w:pStyle w:val="a9"/>
        <w:adjustRightInd w:val="0"/>
        <w:snapToGrid w:val="0"/>
        <w:spacing w:line="400" w:lineRule="exact"/>
        <w:ind w:firstLineChars="0" w:firstLine="0"/>
        <w:rPr>
          <w:ins w:id="703" w:author="文印室排版" w:date="2023-03-22T14:18:00Z"/>
          <w:rFonts w:ascii="Times New Roman" w:hAnsi="Times New Roman" w:cs="Times New Roman"/>
          <w:sz w:val="36"/>
          <w:szCs w:val="36"/>
        </w:rPr>
        <w:pPrChange w:id="704" w:author="文印室排版" w:date="2023-03-22T14:27:00Z">
          <w:pPr>
            <w:pStyle w:val="a9"/>
            <w:ind w:firstLine="720"/>
          </w:pPr>
        </w:pPrChange>
      </w:pPr>
    </w:p>
    <w:p w:rsidR="007A7AAB" w:rsidRPr="00D25C76" w:rsidRDefault="005446E2">
      <w:pPr>
        <w:pStyle w:val="a9"/>
        <w:adjustRightInd w:val="0"/>
        <w:snapToGrid w:val="0"/>
        <w:spacing w:line="500" w:lineRule="exact"/>
        <w:ind w:firstLine="720"/>
        <w:rPr>
          <w:rFonts w:ascii="Times New Roman" w:hAnsi="Times New Roman" w:cs="Times New Roman"/>
          <w:sz w:val="36"/>
          <w:szCs w:val="36"/>
          <w:rPrChange w:id="705" w:author="文印室排版" w:date="2023-03-22T14:24:00Z">
            <w:rPr>
              <w:sz w:val="36"/>
              <w:szCs w:val="36"/>
            </w:rPr>
          </w:rPrChange>
        </w:rPr>
        <w:pPrChange w:id="706" w:author="文印室排版" w:date="2023-03-22T14:24:00Z">
          <w:pPr>
            <w:pStyle w:val="a9"/>
            <w:ind w:firstLine="720"/>
          </w:pPr>
        </w:pPrChange>
      </w:pPr>
      <w:r w:rsidRPr="00D25C76">
        <w:rPr>
          <w:rFonts w:ascii="Times New Roman" w:hAnsi="Times New Roman" w:cs="Times New Roman" w:hint="eastAsia"/>
          <w:sz w:val="36"/>
          <w:szCs w:val="36"/>
          <w:rPrChange w:id="707" w:author="文印室排版" w:date="2023-03-22T14:24:00Z">
            <w:rPr>
              <w:rFonts w:hint="eastAsia"/>
              <w:sz w:val="36"/>
              <w:szCs w:val="36"/>
            </w:rPr>
          </w:rPrChange>
        </w:rPr>
        <w:t>六、评选推荐</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08"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由活动组委会组织专家评委对作品进行评选，评委由相关教育专家、学科教研员、一线骨干教师等组成。</w:t>
      </w:r>
    </w:p>
    <w:bookmarkEnd w:id="74"/>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09"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根据个人自愿参加的原则，通过市级活动评选的学前教育、特殊教育、普通中小学和中等职业教育的部分优秀作品将被推荐参加</w:t>
      </w:r>
      <w:r w:rsidRPr="00D25C76">
        <w:rPr>
          <w:rFonts w:eastAsia="仿宋_GB2312"/>
          <w:color w:val="000000" w:themeColor="text1"/>
          <w:kern w:val="0"/>
          <w:sz w:val="30"/>
          <w:szCs w:val="30"/>
        </w:rPr>
        <w:t>2023</w:t>
      </w:r>
      <w:r w:rsidRPr="00D25C76">
        <w:rPr>
          <w:rFonts w:eastAsia="仿宋_GB2312" w:hint="eastAsia"/>
          <w:color w:val="000000" w:themeColor="text1"/>
          <w:kern w:val="0"/>
          <w:sz w:val="30"/>
          <w:szCs w:val="30"/>
        </w:rPr>
        <w:t>年广东省教育“双融双创”教师信息素养提升实践活动（以下简称“省级活动”），通过省级活动评选的优秀作品将有机会被推荐参加</w:t>
      </w:r>
      <w:r w:rsidRPr="00D25C76">
        <w:rPr>
          <w:rFonts w:eastAsia="仿宋_GB2312"/>
          <w:color w:val="000000" w:themeColor="text1"/>
          <w:kern w:val="0"/>
          <w:sz w:val="30"/>
          <w:szCs w:val="30"/>
        </w:rPr>
        <w:t>2023</w:t>
      </w:r>
      <w:r w:rsidRPr="00D25C76">
        <w:rPr>
          <w:rFonts w:eastAsia="仿宋_GB2312" w:hint="eastAsia"/>
          <w:color w:val="000000" w:themeColor="text1"/>
          <w:kern w:val="0"/>
          <w:sz w:val="30"/>
          <w:szCs w:val="30"/>
        </w:rPr>
        <w:t>年全国师生信息素养提升实践活动（教师部分）（以下简称“国家级活动”），具体事宜另文通知。</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10"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高等教育组的作品由各高校组织教师报送参加国家级活动，无须经过市级活动或省级活动推送。</w:t>
      </w:r>
    </w:p>
    <w:p w:rsidR="007A7AAB" w:rsidRPr="00D25C76" w:rsidDel="006703E0" w:rsidRDefault="007A7AAB">
      <w:pPr>
        <w:pStyle w:val="2"/>
        <w:adjustRightInd w:val="0"/>
        <w:snapToGrid w:val="0"/>
        <w:spacing w:line="400" w:lineRule="exact"/>
        <w:ind w:firstLine="640"/>
        <w:rPr>
          <w:del w:id="711" w:author="文印室排版" w:date="2023-03-22T14:18:00Z"/>
          <w:rFonts w:ascii="Times New Roman" w:hAnsi="Times New Roman"/>
          <w:b w:val="0"/>
          <w:color w:val="000000" w:themeColor="text1"/>
          <w:rPrChange w:id="712" w:author="文印室排版" w:date="2023-03-22T14:24:00Z">
            <w:rPr>
              <w:del w:id="713" w:author="文印室排版" w:date="2023-03-22T14:18:00Z"/>
            </w:rPr>
          </w:rPrChange>
        </w:rPr>
        <w:pPrChange w:id="714" w:author="文印室排版" w:date="2023-03-22T14:27:00Z">
          <w:pPr>
            <w:pStyle w:val="2"/>
          </w:pPr>
        </w:pPrChange>
      </w:pPr>
    </w:p>
    <w:p w:rsidR="006703E0" w:rsidRPr="00D25C76" w:rsidRDefault="006703E0">
      <w:pPr>
        <w:pStyle w:val="a9"/>
        <w:adjustRightInd w:val="0"/>
        <w:snapToGrid w:val="0"/>
        <w:spacing w:line="400" w:lineRule="exact"/>
        <w:ind w:firstLineChars="0" w:firstLine="0"/>
        <w:rPr>
          <w:ins w:id="715" w:author="文印室排版" w:date="2023-03-22T14:18:00Z"/>
          <w:rFonts w:ascii="Times New Roman" w:hAnsi="Times New Roman" w:cs="Times New Roman"/>
          <w:sz w:val="36"/>
          <w:szCs w:val="36"/>
        </w:rPr>
        <w:pPrChange w:id="716" w:author="文印室排版" w:date="2023-03-22T14:27:00Z">
          <w:pPr>
            <w:pStyle w:val="a9"/>
            <w:ind w:firstLine="720"/>
          </w:pPr>
        </w:pPrChange>
      </w:pPr>
    </w:p>
    <w:p w:rsidR="007A7AAB" w:rsidRPr="00D25C76" w:rsidRDefault="005446E2">
      <w:pPr>
        <w:pStyle w:val="a9"/>
        <w:adjustRightInd w:val="0"/>
        <w:snapToGrid w:val="0"/>
        <w:spacing w:line="500" w:lineRule="exact"/>
        <w:ind w:firstLine="720"/>
        <w:rPr>
          <w:rFonts w:ascii="Times New Roman" w:hAnsi="Times New Roman" w:cs="Times New Roman"/>
          <w:sz w:val="36"/>
          <w:szCs w:val="36"/>
          <w:rPrChange w:id="717" w:author="文印室排版" w:date="2023-03-22T14:24:00Z">
            <w:rPr>
              <w:sz w:val="36"/>
              <w:szCs w:val="36"/>
            </w:rPr>
          </w:rPrChange>
        </w:rPr>
        <w:pPrChange w:id="718" w:author="文印室排版" w:date="2023-03-22T14:24:00Z">
          <w:pPr>
            <w:pStyle w:val="a9"/>
            <w:ind w:firstLine="720"/>
          </w:pPr>
        </w:pPrChange>
      </w:pPr>
      <w:bookmarkStart w:id="719" w:name="_GoBack"/>
      <w:r w:rsidRPr="00D25C76">
        <w:rPr>
          <w:rFonts w:ascii="Times New Roman" w:hAnsi="Times New Roman" w:cs="Times New Roman" w:hint="eastAsia"/>
          <w:sz w:val="36"/>
          <w:szCs w:val="36"/>
          <w:rPrChange w:id="720" w:author="文印室排版" w:date="2023-03-22T14:24:00Z">
            <w:rPr>
              <w:rFonts w:hint="eastAsia"/>
              <w:sz w:val="36"/>
              <w:szCs w:val="36"/>
            </w:rPr>
          </w:rPrChange>
        </w:rPr>
        <w:t>七、</w:t>
      </w:r>
      <w:bookmarkStart w:id="721" w:name="_Toc101167300"/>
      <w:r w:rsidRPr="00D25C76">
        <w:rPr>
          <w:rFonts w:ascii="Times New Roman" w:hAnsi="Times New Roman" w:cs="Times New Roman" w:hint="eastAsia"/>
          <w:sz w:val="36"/>
          <w:szCs w:val="36"/>
          <w:rPrChange w:id="722" w:author="文印室排版" w:date="2023-03-22T14:24:00Z">
            <w:rPr>
              <w:rFonts w:hint="eastAsia"/>
              <w:sz w:val="36"/>
              <w:szCs w:val="36"/>
            </w:rPr>
          </w:rPrChange>
        </w:rPr>
        <w:t>其他事项</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23"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（一）相同的教学内容不能同时以课件</w:t>
      </w:r>
      <w:proofErr w:type="gramStart"/>
      <w:r w:rsidRPr="00D25C76">
        <w:rPr>
          <w:rFonts w:eastAsia="仿宋_GB2312" w:hint="eastAsia"/>
          <w:color w:val="000000" w:themeColor="text1"/>
          <w:kern w:val="0"/>
          <w:sz w:val="30"/>
          <w:szCs w:val="30"/>
        </w:rPr>
        <w:t>和微课作品</w:t>
      </w:r>
      <w:proofErr w:type="gramEnd"/>
      <w:r w:rsidRPr="00D25C76">
        <w:rPr>
          <w:rFonts w:eastAsia="仿宋_GB2312" w:hint="eastAsia"/>
          <w:color w:val="000000" w:themeColor="text1"/>
          <w:kern w:val="0"/>
          <w:sz w:val="30"/>
          <w:szCs w:val="30"/>
        </w:rPr>
        <w:t>的形式报送。</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24"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（二）在作品评选过程中，如发现作品有违反国家有关法律法规、政治原则性错误、侵犯知识产权、弄虚作假等情况一律取消参与活动</w:t>
      </w:r>
      <w:bookmarkEnd w:id="719"/>
      <w:r w:rsidRPr="00D25C76">
        <w:rPr>
          <w:rFonts w:eastAsia="仿宋_GB2312" w:hint="eastAsia"/>
          <w:color w:val="000000" w:themeColor="text1"/>
          <w:kern w:val="0"/>
          <w:sz w:val="30"/>
          <w:szCs w:val="30"/>
        </w:rPr>
        <w:t>资格，情节严重的将予以通报或上报有关部门。作品资料的引用应注明出处。如引起知识产权异议和纠纷，责任由作者承担。</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25"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（三）市级活动的相关信息将在</w:t>
      </w:r>
      <w:r w:rsidRPr="00D25C76">
        <w:rPr>
          <w:rFonts w:eastAsia="仿宋_GB2312" w:hint="eastAsia"/>
          <w:color w:val="000000" w:themeColor="text1"/>
          <w:sz w:val="30"/>
          <w:szCs w:val="30"/>
          <w:rPrChange w:id="726" w:author="文印室排版" w:date="2023-03-22T14:24:00Z">
            <w:rPr>
              <w:rFonts w:eastAsia="仿宋_GB2312" w:hint="eastAsia"/>
              <w:color w:val="000000"/>
              <w:sz w:val="30"/>
              <w:szCs w:val="30"/>
            </w:rPr>
          </w:rPrChange>
        </w:rPr>
        <w:t>广州市师生信息素养提升实践活动平台（网址：</w:t>
      </w:r>
      <w:r w:rsidRPr="00D25C76">
        <w:rPr>
          <w:rFonts w:eastAsia="仿宋_GB2312"/>
          <w:color w:val="000000" w:themeColor="text1"/>
          <w:sz w:val="30"/>
          <w:szCs w:val="30"/>
          <w:rPrChange w:id="727" w:author="文印室排版" w:date="2023-03-22T14:24:00Z">
            <w:rPr>
              <w:rFonts w:eastAsia="仿宋_GB2312"/>
              <w:color w:val="000000"/>
              <w:sz w:val="30"/>
              <w:szCs w:val="30"/>
            </w:rPr>
          </w:rPrChange>
        </w:rPr>
        <w:t>http://ss.gzjkw.net/</w:t>
      </w:r>
      <w:r w:rsidRPr="00D25C76">
        <w:rPr>
          <w:rFonts w:eastAsia="仿宋_GB2312" w:hint="eastAsia"/>
          <w:color w:val="000000" w:themeColor="text1"/>
          <w:sz w:val="30"/>
          <w:szCs w:val="30"/>
          <w:rPrChange w:id="728" w:author="文印室排版" w:date="2023-03-22T14:24:00Z">
            <w:rPr>
              <w:rFonts w:eastAsia="仿宋_GB2312" w:hint="eastAsia"/>
              <w:color w:val="000000"/>
              <w:sz w:val="30"/>
              <w:szCs w:val="30"/>
            </w:rPr>
          </w:rPrChange>
        </w:rPr>
        <w:t>）的“教师活动”子系统</w:t>
      </w:r>
      <w:r w:rsidRPr="00D25C76">
        <w:rPr>
          <w:rFonts w:eastAsia="仿宋_GB2312" w:hint="eastAsia"/>
          <w:color w:val="000000" w:themeColor="text1"/>
          <w:kern w:val="0"/>
          <w:sz w:val="30"/>
          <w:szCs w:val="30"/>
        </w:rPr>
        <w:t>和广州市电化教育馆门户网站（网址：</w:t>
      </w:r>
      <w:r w:rsidRPr="00D25C76">
        <w:rPr>
          <w:rFonts w:eastAsia="仿宋_GB2312" w:hint="eastAsia"/>
          <w:color w:val="000000" w:themeColor="text1"/>
          <w:kern w:val="0"/>
          <w:sz w:val="30"/>
          <w:szCs w:val="30"/>
          <w:rPrChange w:id="729" w:author="文印室排版" w:date="2023-03-22T14:24:00Z">
            <w:rPr>
              <w:rFonts w:eastAsia="仿宋_GB2312" w:hint="eastAsia"/>
              <w:color w:val="000000" w:themeColor="text1"/>
              <w:kern w:val="0"/>
              <w:sz w:val="30"/>
              <w:szCs w:val="30"/>
            </w:rPr>
          </w:rPrChange>
        </w:rPr>
        <w:fldChar w:fldCharType="begin"/>
      </w:r>
      <w:r w:rsidRPr="00D25C76">
        <w:rPr>
          <w:rFonts w:eastAsia="仿宋_GB2312"/>
          <w:color w:val="000000" w:themeColor="text1"/>
          <w:kern w:val="0"/>
          <w:sz w:val="30"/>
          <w:szCs w:val="30"/>
        </w:rPr>
        <w:instrText xml:space="preserve"> HYPERLINK "http://www.gzeic.com.cn</w:instrText>
      </w:r>
      <w:r w:rsidRPr="00D25C76">
        <w:rPr>
          <w:rFonts w:eastAsia="仿宋_GB2312" w:hint="eastAsia"/>
          <w:color w:val="000000" w:themeColor="text1"/>
          <w:kern w:val="0"/>
          <w:sz w:val="30"/>
          <w:szCs w:val="30"/>
        </w:rPr>
        <w:instrText>）和广州市教育教学信息化创新应用评奖活动专题网站（</w:instrText>
      </w:r>
      <w:r w:rsidRPr="00D25C76">
        <w:rPr>
          <w:rFonts w:eastAsia="仿宋_GB2312"/>
          <w:color w:val="000000" w:themeColor="text1"/>
          <w:kern w:val="0"/>
          <w:sz w:val="30"/>
          <w:szCs w:val="30"/>
        </w:rPr>
        <w:instrText xml:space="preserve">https:/gzcx.gzjkw.net/)" </w:instrText>
      </w:r>
      <w:r w:rsidRPr="00D25C76">
        <w:rPr>
          <w:rFonts w:eastAsia="仿宋_GB2312" w:hint="eastAsia"/>
          <w:color w:val="000000" w:themeColor="text1"/>
          <w:kern w:val="0"/>
          <w:sz w:val="30"/>
          <w:szCs w:val="30"/>
          <w:rPrChange w:id="730" w:author="文印室排版" w:date="2023-03-22T14:24:00Z">
            <w:rPr>
              <w:rFonts w:eastAsia="仿宋_GB2312" w:hint="eastAsia"/>
              <w:color w:val="000000" w:themeColor="text1"/>
              <w:kern w:val="0"/>
              <w:sz w:val="30"/>
              <w:szCs w:val="30"/>
            </w:rPr>
          </w:rPrChange>
        </w:rPr>
        <w:fldChar w:fldCharType="separate"/>
      </w:r>
      <w:r w:rsidRPr="00D25C76">
        <w:rPr>
          <w:rFonts w:eastAsia="仿宋_GB2312"/>
          <w:color w:val="000000" w:themeColor="text1"/>
          <w:kern w:val="0"/>
          <w:sz w:val="30"/>
          <w:szCs w:val="30"/>
        </w:rPr>
        <w:t>http://www.gzeic.com.cn</w:t>
      </w:r>
      <w:r w:rsidRPr="00D25C76">
        <w:rPr>
          <w:rFonts w:eastAsia="仿宋_GB2312" w:hint="eastAsia"/>
          <w:color w:val="000000" w:themeColor="text1"/>
          <w:kern w:val="0"/>
          <w:sz w:val="30"/>
          <w:szCs w:val="30"/>
        </w:rPr>
        <w:t>）</w:t>
      </w:r>
      <w:r w:rsidRPr="00D25C76">
        <w:rPr>
          <w:rFonts w:eastAsia="仿宋_GB2312" w:hint="eastAsia"/>
          <w:color w:val="000000" w:themeColor="text1"/>
          <w:kern w:val="0"/>
          <w:sz w:val="30"/>
          <w:szCs w:val="30"/>
          <w:rPrChange w:id="731" w:author="文印室排版" w:date="2023-03-22T14:24:00Z">
            <w:rPr>
              <w:rFonts w:eastAsia="仿宋_GB2312" w:hint="eastAsia"/>
              <w:color w:val="000000" w:themeColor="text1"/>
              <w:kern w:val="0"/>
              <w:sz w:val="30"/>
              <w:szCs w:val="30"/>
            </w:rPr>
          </w:rPrChange>
        </w:rPr>
        <w:fldChar w:fldCharType="end"/>
      </w:r>
      <w:r w:rsidRPr="00D25C76">
        <w:rPr>
          <w:rFonts w:eastAsia="仿宋_GB2312" w:hint="eastAsia"/>
          <w:color w:val="000000" w:themeColor="text1"/>
          <w:kern w:val="0"/>
          <w:sz w:val="30"/>
          <w:szCs w:val="30"/>
        </w:rPr>
        <w:t>公布。</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32"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（四）请市属各高校、各区教育局、局属各学校负责该项活动组织工作的人员加入“活动联系人群”（</w:t>
      </w:r>
      <w:r w:rsidRPr="00D25C76">
        <w:rPr>
          <w:rFonts w:eastAsia="仿宋_GB2312"/>
          <w:color w:val="000000" w:themeColor="text1"/>
          <w:kern w:val="0"/>
          <w:sz w:val="30"/>
          <w:szCs w:val="30"/>
        </w:rPr>
        <w:t>QQ</w:t>
      </w:r>
      <w:r w:rsidRPr="00D25C76">
        <w:rPr>
          <w:rFonts w:eastAsia="仿宋_GB2312" w:hint="eastAsia"/>
          <w:color w:val="000000" w:themeColor="text1"/>
          <w:kern w:val="0"/>
          <w:sz w:val="30"/>
          <w:szCs w:val="30"/>
        </w:rPr>
        <w:t>群号：</w:t>
      </w:r>
      <w:r w:rsidRPr="00D25C76">
        <w:rPr>
          <w:rFonts w:eastAsia="仿宋_GB2312"/>
          <w:color w:val="000000" w:themeColor="text1"/>
          <w:kern w:val="0"/>
          <w:sz w:val="30"/>
          <w:szCs w:val="30"/>
        </w:rPr>
        <w:t>1062231257</w:t>
      </w:r>
      <w:r w:rsidRPr="00D25C76">
        <w:rPr>
          <w:rFonts w:eastAsia="仿宋_GB2312" w:hint="eastAsia"/>
          <w:color w:val="000000" w:themeColor="text1"/>
          <w:kern w:val="0"/>
          <w:sz w:val="30"/>
          <w:szCs w:val="30"/>
        </w:rPr>
        <w:t>）；请需要咨询报名事项的参赛者加入“报名咨询群”（</w:t>
      </w:r>
      <w:r w:rsidRPr="00D25C76">
        <w:rPr>
          <w:rFonts w:eastAsia="仿宋_GB2312"/>
          <w:color w:val="000000" w:themeColor="text1"/>
          <w:kern w:val="0"/>
          <w:sz w:val="30"/>
          <w:szCs w:val="30"/>
        </w:rPr>
        <w:t>QQ</w:t>
      </w:r>
      <w:r w:rsidRPr="00D25C76">
        <w:rPr>
          <w:rFonts w:eastAsia="仿宋_GB2312" w:hint="eastAsia"/>
          <w:color w:val="000000" w:themeColor="text1"/>
          <w:kern w:val="0"/>
          <w:sz w:val="30"/>
          <w:szCs w:val="30"/>
        </w:rPr>
        <w:t>群号：</w:t>
      </w:r>
      <w:r w:rsidRPr="00D25C76">
        <w:rPr>
          <w:rFonts w:eastAsia="仿宋_GB2312"/>
          <w:color w:val="000000" w:themeColor="text1"/>
          <w:kern w:val="0"/>
          <w:sz w:val="30"/>
          <w:szCs w:val="30"/>
          <w:rPrChange w:id="733" w:author="文印室排版" w:date="2023-03-22T14:24:00Z">
            <w:rPr>
              <w:rFonts w:eastAsia="仿宋_GB2312"/>
              <w:kern w:val="0"/>
              <w:sz w:val="30"/>
              <w:szCs w:val="30"/>
            </w:rPr>
          </w:rPrChange>
        </w:rPr>
        <w:t>490715691</w:t>
      </w:r>
      <w:r w:rsidRPr="00D25C76">
        <w:rPr>
          <w:rFonts w:eastAsia="仿宋_GB2312" w:hint="eastAsia"/>
          <w:color w:val="000000" w:themeColor="text1"/>
          <w:kern w:val="0"/>
          <w:sz w:val="30"/>
          <w:szCs w:val="30"/>
          <w:rPrChange w:id="734" w:author="文印室排版" w:date="2023-03-22T14:24:00Z">
            <w:rPr>
              <w:rFonts w:eastAsia="仿宋_GB2312" w:hint="eastAsia"/>
              <w:kern w:val="0"/>
              <w:sz w:val="30"/>
              <w:szCs w:val="30"/>
            </w:rPr>
          </w:rPrChange>
        </w:rPr>
        <w:t>）咨询。</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35"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（五）本次活动不收取任何费用。</w:t>
      </w:r>
    </w:p>
    <w:p w:rsidR="007A7AAB" w:rsidRPr="00D25C76" w:rsidRDefault="005446E2">
      <w:pPr>
        <w:adjustRightInd w:val="0"/>
        <w:snapToGrid w:val="0"/>
        <w:spacing w:line="500" w:lineRule="exact"/>
        <w:ind w:firstLineChars="200" w:firstLine="600"/>
        <w:rPr>
          <w:rFonts w:eastAsia="仿宋_GB2312"/>
          <w:color w:val="000000" w:themeColor="text1"/>
          <w:kern w:val="0"/>
          <w:sz w:val="30"/>
          <w:szCs w:val="30"/>
        </w:rPr>
        <w:pPrChange w:id="736" w:author="文印室排版" w:date="2023-03-22T14:24:00Z">
          <w:pPr>
            <w:spacing w:line="560" w:lineRule="exact"/>
            <w:ind w:firstLineChars="200" w:firstLine="600"/>
          </w:pPr>
        </w:pPrChange>
      </w:pPr>
      <w:r w:rsidRPr="00D25C76">
        <w:rPr>
          <w:rFonts w:eastAsia="仿宋_GB2312" w:hint="eastAsia"/>
          <w:color w:val="000000" w:themeColor="text1"/>
          <w:kern w:val="0"/>
          <w:sz w:val="30"/>
          <w:szCs w:val="30"/>
        </w:rPr>
        <w:t>（六）《</w:t>
      </w:r>
      <w:r w:rsidRPr="00D25C76">
        <w:rPr>
          <w:rFonts w:eastAsia="仿宋_GB2312"/>
          <w:color w:val="000000" w:themeColor="text1"/>
          <w:kern w:val="0"/>
          <w:sz w:val="30"/>
          <w:szCs w:val="30"/>
        </w:rPr>
        <w:t>2023</w:t>
      </w:r>
      <w:r w:rsidRPr="00D25C76">
        <w:rPr>
          <w:rFonts w:eastAsia="仿宋_GB2312" w:hint="eastAsia"/>
          <w:color w:val="000000" w:themeColor="text1"/>
          <w:kern w:val="0"/>
          <w:sz w:val="30"/>
          <w:szCs w:val="30"/>
        </w:rPr>
        <w:t>年广州市教育教学信息化创新应用评奖活动指南》解释权在本活动组织委员会。</w:t>
      </w:r>
      <w:bookmarkEnd w:id="721"/>
    </w:p>
    <w:p w:rsidR="006703E0" w:rsidRPr="00D25C76" w:rsidRDefault="006703E0">
      <w:pPr>
        <w:adjustRightInd w:val="0"/>
        <w:snapToGrid w:val="0"/>
        <w:spacing w:line="500" w:lineRule="exact"/>
        <w:rPr>
          <w:ins w:id="737" w:author="文印室排版" w:date="2023-03-22T14:19:00Z"/>
          <w:rFonts w:eastAsia="仿宋_GB2312"/>
          <w:bCs/>
          <w:color w:val="000000" w:themeColor="text1"/>
          <w:kern w:val="0"/>
          <w:sz w:val="30"/>
          <w:szCs w:val="30"/>
        </w:rPr>
        <w:pPrChange w:id="738" w:author="文印室排版" w:date="2023-03-22T14:23:00Z">
          <w:pPr>
            <w:spacing w:line="560" w:lineRule="exact"/>
          </w:pPr>
        </w:pPrChange>
      </w:pPr>
    </w:p>
    <w:p w:rsidR="007A7AAB" w:rsidRPr="00D25C76" w:rsidRDefault="005446E2">
      <w:pPr>
        <w:adjustRightInd w:val="0"/>
        <w:snapToGrid w:val="0"/>
        <w:spacing w:line="500" w:lineRule="exact"/>
        <w:ind w:firstLineChars="200" w:firstLine="600"/>
        <w:rPr>
          <w:rFonts w:eastAsia="仿宋_GB2312"/>
          <w:bCs/>
          <w:color w:val="000000" w:themeColor="text1"/>
          <w:kern w:val="0"/>
          <w:sz w:val="30"/>
          <w:szCs w:val="30"/>
          <w:rPrChange w:id="739" w:author="文印室排版" w:date="2023-03-22T14:24:00Z">
            <w:rPr>
              <w:rFonts w:ascii="仿宋_GB2312" w:eastAsia="仿宋_GB2312" w:hAnsi="ˎ̥" w:cs="宋体"/>
              <w:bCs/>
              <w:color w:val="000000" w:themeColor="text1"/>
              <w:kern w:val="0"/>
              <w:sz w:val="30"/>
              <w:szCs w:val="30"/>
            </w:rPr>
          </w:rPrChange>
        </w:rPr>
        <w:pPrChange w:id="740" w:author="文印室排版" w:date="2023-03-22T14:24:00Z">
          <w:pPr>
            <w:spacing w:line="560" w:lineRule="exact"/>
          </w:pPr>
        </w:pPrChange>
      </w:pPr>
      <w:r w:rsidRPr="00D25C76">
        <w:rPr>
          <w:rFonts w:eastAsia="仿宋_GB2312" w:hint="eastAsia"/>
          <w:bCs/>
          <w:color w:val="000000" w:themeColor="text1"/>
          <w:kern w:val="0"/>
          <w:sz w:val="30"/>
          <w:szCs w:val="30"/>
          <w:rPrChange w:id="741" w:author="文印室排版" w:date="2023-03-22T14:24:00Z">
            <w:rPr>
              <w:rFonts w:ascii="仿宋_GB2312" w:eastAsia="仿宋_GB2312" w:hAnsi="ˎ̥" w:cs="宋体" w:hint="eastAsia"/>
              <w:bCs/>
              <w:color w:val="000000" w:themeColor="text1"/>
              <w:kern w:val="0"/>
              <w:sz w:val="30"/>
              <w:szCs w:val="30"/>
            </w:rPr>
          </w:rPrChange>
        </w:rPr>
        <w:t>附件：</w:t>
      </w:r>
      <w:r w:rsidRPr="00D25C76">
        <w:rPr>
          <w:rFonts w:eastAsia="仿宋_GB2312"/>
          <w:bCs/>
          <w:color w:val="000000" w:themeColor="text1"/>
          <w:kern w:val="0"/>
          <w:sz w:val="30"/>
          <w:szCs w:val="30"/>
        </w:rPr>
        <w:t>1-1</w:t>
      </w:r>
      <w:r w:rsidRPr="00D25C76">
        <w:rPr>
          <w:rFonts w:eastAsia="仿宋_GB2312" w:hint="eastAsia"/>
          <w:bCs/>
          <w:color w:val="000000" w:themeColor="text1"/>
          <w:kern w:val="0"/>
          <w:sz w:val="30"/>
          <w:szCs w:val="30"/>
          <w:rPrChange w:id="742" w:author="文印室排版" w:date="2023-03-22T14:24:00Z">
            <w:rPr>
              <w:rFonts w:ascii="仿宋_GB2312" w:eastAsia="仿宋_GB2312" w:hAnsi="ˎ̥" w:cs="宋体" w:hint="eastAsia"/>
              <w:bCs/>
              <w:color w:val="000000" w:themeColor="text1"/>
              <w:kern w:val="0"/>
              <w:sz w:val="30"/>
              <w:szCs w:val="30"/>
            </w:rPr>
          </w:rPrChange>
        </w:rPr>
        <w:t>课件项目说明及报送要求</w:t>
      </w:r>
    </w:p>
    <w:p w:rsidR="007A7AAB" w:rsidRPr="00D25C76" w:rsidRDefault="005446E2">
      <w:pPr>
        <w:adjustRightInd w:val="0"/>
        <w:snapToGrid w:val="0"/>
        <w:spacing w:line="500" w:lineRule="exact"/>
        <w:ind w:firstLineChars="500" w:firstLine="1500"/>
        <w:rPr>
          <w:rFonts w:eastAsia="仿宋_GB2312"/>
          <w:bCs/>
          <w:color w:val="000000" w:themeColor="text1"/>
          <w:kern w:val="0"/>
          <w:sz w:val="30"/>
          <w:szCs w:val="30"/>
          <w:rPrChange w:id="743" w:author="文印室排版" w:date="2023-03-22T14:24:00Z">
            <w:rPr>
              <w:rFonts w:ascii="仿宋_GB2312" w:eastAsia="仿宋_GB2312" w:hAnsi="ˎ̥" w:cs="宋体"/>
              <w:bCs/>
              <w:color w:val="000000" w:themeColor="text1"/>
              <w:kern w:val="0"/>
              <w:sz w:val="30"/>
              <w:szCs w:val="30"/>
            </w:rPr>
          </w:rPrChange>
        </w:rPr>
        <w:pPrChange w:id="744" w:author="文印室排版" w:date="2023-03-22T14:24:00Z">
          <w:pPr>
            <w:spacing w:line="560" w:lineRule="exact"/>
            <w:ind w:firstLineChars="300" w:firstLine="900"/>
          </w:pPr>
        </w:pPrChange>
      </w:pPr>
      <w:r w:rsidRPr="00D25C76">
        <w:rPr>
          <w:rFonts w:eastAsia="仿宋_GB2312"/>
          <w:bCs/>
          <w:color w:val="000000" w:themeColor="text1"/>
          <w:kern w:val="0"/>
          <w:sz w:val="30"/>
          <w:szCs w:val="30"/>
        </w:rPr>
        <w:t>1-2</w:t>
      </w:r>
      <w:proofErr w:type="gramStart"/>
      <w:r w:rsidRPr="00D25C76">
        <w:rPr>
          <w:rFonts w:eastAsia="仿宋_GB2312" w:hint="eastAsia"/>
          <w:bCs/>
          <w:color w:val="000000" w:themeColor="text1"/>
          <w:kern w:val="0"/>
          <w:sz w:val="30"/>
          <w:szCs w:val="30"/>
          <w:rPrChange w:id="745" w:author="文印室排版" w:date="2023-03-22T14:24:00Z">
            <w:rPr>
              <w:rFonts w:ascii="仿宋_GB2312" w:eastAsia="仿宋_GB2312" w:hAnsi="ˎ̥" w:cs="宋体" w:hint="eastAsia"/>
              <w:bCs/>
              <w:color w:val="000000" w:themeColor="text1"/>
              <w:kern w:val="0"/>
              <w:sz w:val="30"/>
              <w:szCs w:val="30"/>
            </w:rPr>
          </w:rPrChange>
        </w:rPr>
        <w:t>微课和</w:t>
      </w:r>
      <w:proofErr w:type="gramEnd"/>
      <w:r w:rsidRPr="00D25C76">
        <w:rPr>
          <w:rFonts w:eastAsia="仿宋_GB2312" w:hint="eastAsia"/>
          <w:bCs/>
          <w:color w:val="000000" w:themeColor="text1"/>
          <w:kern w:val="0"/>
          <w:sz w:val="30"/>
          <w:szCs w:val="30"/>
          <w:rPrChange w:id="746" w:author="文印室排版" w:date="2023-03-22T14:24:00Z">
            <w:rPr>
              <w:rFonts w:ascii="仿宋_GB2312" w:eastAsia="仿宋_GB2312" w:hAnsi="ˎ̥" w:cs="宋体" w:hint="eastAsia"/>
              <w:bCs/>
              <w:color w:val="000000" w:themeColor="text1"/>
              <w:kern w:val="0"/>
              <w:sz w:val="30"/>
              <w:szCs w:val="30"/>
            </w:rPr>
          </w:rPrChange>
        </w:rPr>
        <w:t>系列型</w:t>
      </w:r>
      <w:proofErr w:type="gramStart"/>
      <w:r w:rsidRPr="00D25C76">
        <w:rPr>
          <w:rFonts w:eastAsia="仿宋_GB2312" w:hint="eastAsia"/>
          <w:bCs/>
          <w:color w:val="000000" w:themeColor="text1"/>
          <w:kern w:val="0"/>
          <w:sz w:val="30"/>
          <w:szCs w:val="30"/>
          <w:rPrChange w:id="747" w:author="文印室排版" w:date="2023-03-22T14:24:00Z">
            <w:rPr>
              <w:rFonts w:ascii="仿宋_GB2312" w:eastAsia="仿宋_GB2312" w:hAnsi="ˎ̥" w:cs="宋体" w:hint="eastAsia"/>
              <w:bCs/>
              <w:color w:val="000000" w:themeColor="text1"/>
              <w:kern w:val="0"/>
              <w:sz w:val="30"/>
              <w:szCs w:val="30"/>
            </w:rPr>
          </w:rPrChange>
        </w:rPr>
        <w:t>微课项目</w:t>
      </w:r>
      <w:proofErr w:type="gramEnd"/>
      <w:r w:rsidRPr="00D25C76">
        <w:rPr>
          <w:rFonts w:eastAsia="仿宋_GB2312" w:hint="eastAsia"/>
          <w:bCs/>
          <w:color w:val="000000" w:themeColor="text1"/>
          <w:kern w:val="0"/>
          <w:sz w:val="30"/>
          <w:szCs w:val="30"/>
          <w:rPrChange w:id="748" w:author="文印室排版" w:date="2023-03-22T14:24:00Z">
            <w:rPr>
              <w:rFonts w:ascii="仿宋_GB2312" w:eastAsia="仿宋_GB2312" w:hAnsi="ˎ̥" w:cs="宋体" w:hint="eastAsia"/>
              <w:bCs/>
              <w:color w:val="000000" w:themeColor="text1"/>
              <w:kern w:val="0"/>
              <w:sz w:val="30"/>
              <w:szCs w:val="30"/>
            </w:rPr>
          </w:rPrChange>
        </w:rPr>
        <w:t>说明及报送要求</w:t>
      </w:r>
    </w:p>
    <w:p w:rsidR="007A7AAB" w:rsidRPr="00D25C76" w:rsidRDefault="005446E2">
      <w:pPr>
        <w:adjustRightInd w:val="0"/>
        <w:snapToGrid w:val="0"/>
        <w:spacing w:line="500" w:lineRule="exact"/>
        <w:ind w:firstLineChars="500" w:firstLine="1500"/>
        <w:rPr>
          <w:rFonts w:eastAsia="仿宋_GB2312"/>
          <w:bCs/>
          <w:color w:val="000000" w:themeColor="text1"/>
          <w:kern w:val="0"/>
          <w:sz w:val="30"/>
          <w:szCs w:val="30"/>
          <w:rPrChange w:id="749" w:author="文印室排版" w:date="2023-03-22T14:24:00Z">
            <w:rPr>
              <w:rFonts w:ascii="仿宋_GB2312" w:eastAsia="仿宋_GB2312" w:hAnsi="ˎ̥" w:cs="宋体"/>
              <w:bCs/>
              <w:color w:val="000000" w:themeColor="text1"/>
              <w:kern w:val="0"/>
              <w:sz w:val="30"/>
              <w:szCs w:val="30"/>
            </w:rPr>
          </w:rPrChange>
        </w:rPr>
        <w:pPrChange w:id="750" w:author="文印室排版" w:date="2023-03-22T14:24:00Z">
          <w:pPr>
            <w:spacing w:line="560" w:lineRule="exact"/>
            <w:ind w:firstLineChars="300" w:firstLine="900"/>
          </w:pPr>
        </w:pPrChange>
      </w:pPr>
      <w:r w:rsidRPr="00D25C76">
        <w:rPr>
          <w:rFonts w:eastAsia="仿宋_GB2312"/>
          <w:bCs/>
          <w:color w:val="000000" w:themeColor="text1"/>
          <w:kern w:val="0"/>
          <w:sz w:val="30"/>
          <w:szCs w:val="30"/>
        </w:rPr>
        <w:t>1-3</w:t>
      </w:r>
      <w:r w:rsidRPr="00D25C76">
        <w:rPr>
          <w:rFonts w:eastAsia="仿宋_GB2312" w:hint="eastAsia"/>
          <w:bCs/>
          <w:color w:val="000000" w:themeColor="text1"/>
          <w:kern w:val="0"/>
          <w:sz w:val="30"/>
          <w:szCs w:val="30"/>
          <w:rPrChange w:id="751" w:author="文印室排版" w:date="2023-03-22T14:24:00Z">
            <w:rPr>
              <w:rFonts w:ascii="仿宋_GB2312" w:eastAsia="仿宋_GB2312" w:hAnsi="ˎ̥" w:cs="宋体" w:hint="eastAsia"/>
              <w:bCs/>
              <w:color w:val="000000" w:themeColor="text1"/>
              <w:kern w:val="0"/>
              <w:sz w:val="30"/>
              <w:szCs w:val="30"/>
            </w:rPr>
          </w:rPrChange>
        </w:rPr>
        <w:t>融合创新应用教学案例项目说明及报送要求</w:t>
      </w:r>
    </w:p>
    <w:p w:rsidR="007A7AAB" w:rsidRPr="00D25C76" w:rsidRDefault="005446E2">
      <w:pPr>
        <w:adjustRightInd w:val="0"/>
        <w:snapToGrid w:val="0"/>
        <w:spacing w:line="500" w:lineRule="exact"/>
        <w:ind w:firstLineChars="500" w:firstLine="1500"/>
        <w:rPr>
          <w:rFonts w:eastAsia="仿宋_GB2312"/>
          <w:bCs/>
          <w:color w:val="000000" w:themeColor="text1"/>
          <w:kern w:val="0"/>
          <w:sz w:val="30"/>
          <w:szCs w:val="30"/>
          <w:rPrChange w:id="752" w:author="文印室排版" w:date="2023-03-22T14:24:00Z">
            <w:rPr>
              <w:rFonts w:ascii="仿宋_GB2312" w:eastAsia="仿宋_GB2312" w:hAnsi="仿宋_GB2312" w:cs="仿宋_GB2312"/>
              <w:bCs/>
              <w:color w:val="000000" w:themeColor="text1"/>
              <w:kern w:val="0"/>
              <w:sz w:val="30"/>
              <w:szCs w:val="30"/>
            </w:rPr>
          </w:rPrChange>
        </w:rPr>
        <w:pPrChange w:id="753" w:author="文印室排版" w:date="2023-03-22T14:24:00Z">
          <w:pPr>
            <w:spacing w:line="560" w:lineRule="exact"/>
            <w:ind w:firstLineChars="300" w:firstLine="900"/>
          </w:pPr>
        </w:pPrChange>
      </w:pPr>
      <w:r w:rsidRPr="00D25C76">
        <w:rPr>
          <w:rFonts w:eastAsia="仿宋_GB2312"/>
          <w:bCs/>
          <w:color w:val="000000" w:themeColor="text1"/>
          <w:kern w:val="0"/>
          <w:sz w:val="30"/>
          <w:szCs w:val="30"/>
        </w:rPr>
        <w:t>1-4</w:t>
      </w:r>
      <w:r w:rsidRPr="00D25C76">
        <w:rPr>
          <w:rFonts w:eastAsia="仿宋_GB2312" w:hint="eastAsia"/>
          <w:bCs/>
          <w:color w:val="000000" w:themeColor="text1"/>
          <w:kern w:val="0"/>
          <w:sz w:val="30"/>
          <w:szCs w:val="30"/>
          <w:rPrChange w:id="754" w:author="文印室排版" w:date="2023-03-22T14:24:00Z">
            <w:rPr>
              <w:rFonts w:ascii="仿宋_GB2312" w:eastAsia="仿宋_GB2312" w:hAnsi="仿宋_GB2312" w:cs="仿宋_GB2312" w:hint="eastAsia"/>
              <w:bCs/>
              <w:color w:val="000000" w:themeColor="text1"/>
              <w:kern w:val="0"/>
              <w:sz w:val="30"/>
              <w:szCs w:val="30"/>
            </w:rPr>
          </w:rPrChange>
        </w:rPr>
        <w:t>信息化教学课程案例项目说明及报送要求</w:t>
      </w:r>
    </w:p>
    <w:p w:rsidR="007A7AAB" w:rsidRPr="00D25C76" w:rsidRDefault="005446E2">
      <w:pPr>
        <w:adjustRightInd w:val="0"/>
        <w:snapToGrid w:val="0"/>
        <w:spacing w:line="500" w:lineRule="exact"/>
        <w:ind w:firstLineChars="500" w:firstLine="1500"/>
        <w:rPr>
          <w:rFonts w:eastAsia="仿宋_GB2312"/>
          <w:bCs/>
          <w:color w:val="000000" w:themeColor="text1"/>
          <w:w w:val="99"/>
          <w:kern w:val="0"/>
          <w:sz w:val="30"/>
          <w:szCs w:val="30"/>
          <w:rPrChange w:id="755" w:author="文印室排版" w:date="2023-03-22T14:24:00Z">
            <w:rPr>
              <w:rFonts w:ascii="仿宋_GB2312" w:eastAsia="仿宋_GB2312" w:hAnsi="仿宋_GB2312" w:cs="仿宋_GB2312"/>
              <w:bCs/>
              <w:color w:val="000000" w:themeColor="text1"/>
              <w:kern w:val="0"/>
              <w:sz w:val="30"/>
              <w:szCs w:val="30"/>
            </w:rPr>
          </w:rPrChange>
        </w:rPr>
        <w:pPrChange w:id="756" w:author="文印室排版" w:date="2023-03-22T14:24:00Z">
          <w:pPr>
            <w:spacing w:line="560" w:lineRule="exact"/>
            <w:ind w:firstLineChars="300" w:firstLine="900"/>
          </w:pPr>
        </w:pPrChange>
      </w:pPr>
      <w:r w:rsidRPr="00D25C76">
        <w:rPr>
          <w:rFonts w:eastAsia="仿宋_GB2312"/>
          <w:bCs/>
          <w:color w:val="000000" w:themeColor="text1"/>
          <w:kern w:val="0"/>
          <w:sz w:val="30"/>
          <w:szCs w:val="30"/>
        </w:rPr>
        <w:t>1-5</w:t>
      </w:r>
      <w:r w:rsidRPr="00D25C76">
        <w:rPr>
          <w:rFonts w:eastAsia="仿宋_GB2312" w:hint="eastAsia"/>
          <w:bCs/>
          <w:color w:val="000000" w:themeColor="text1"/>
          <w:w w:val="99"/>
          <w:kern w:val="0"/>
          <w:sz w:val="30"/>
          <w:szCs w:val="30"/>
          <w:rPrChange w:id="757" w:author="文印室排版" w:date="2023-03-22T14:24:00Z">
            <w:rPr>
              <w:rFonts w:ascii="仿宋_GB2312" w:eastAsia="仿宋_GB2312" w:hAnsi="ˎ̥" w:cs="宋体" w:hint="eastAsia"/>
              <w:bCs/>
              <w:color w:val="000000" w:themeColor="text1"/>
              <w:kern w:val="0"/>
              <w:sz w:val="30"/>
              <w:szCs w:val="30"/>
            </w:rPr>
          </w:rPrChange>
        </w:rPr>
        <w:t>学校（区域）教育信息化发展案例项目说明及报送要求</w:t>
      </w:r>
    </w:p>
    <w:p w:rsidR="007A7AAB" w:rsidRPr="00D25C76" w:rsidDel="006703E0" w:rsidRDefault="005446E2">
      <w:pPr>
        <w:pStyle w:val="2"/>
        <w:adjustRightInd w:val="0"/>
        <w:snapToGrid w:val="0"/>
        <w:spacing w:line="500" w:lineRule="exact"/>
        <w:rPr>
          <w:del w:id="758" w:author="文印室排版" w:date="2023-03-22T14:19:00Z"/>
          <w:rFonts w:ascii="Times New Roman" w:eastAsia="仿宋_GB2312" w:hAnsi="Times New Roman"/>
          <w:b w:val="0"/>
          <w:color w:val="000000" w:themeColor="text1"/>
          <w:kern w:val="0"/>
          <w:sz w:val="30"/>
          <w:szCs w:val="30"/>
          <w:rPrChange w:id="759" w:author="文印室排版" w:date="2023-03-22T14:24:00Z">
            <w:rPr>
              <w:del w:id="760" w:author="文印室排版" w:date="2023-03-22T14:19:00Z"/>
              <w:rFonts w:ascii="仿宋_GB2312" w:eastAsia="仿宋_GB2312" w:hAnsi="仿宋_GB2312" w:cs="仿宋_GB2312"/>
              <w:b w:val="0"/>
              <w:color w:val="000000" w:themeColor="text1"/>
              <w:kern w:val="0"/>
              <w:sz w:val="30"/>
              <w:szCs w:val="30"/>
            </w:rPr>
          </w:rPrChange>
        </w:rPr>
        <w:pPrChange w:id="761" w:author="文印室排版" w:date="2023-03-22T14:23:00Z">
          <w:pPr>
            <w:pStyle w:val="2"/>
          </w:pPr>
        </w:pPrChange>
      </w:pPr>
      <w:moveFromRangeStart w:id="762" w:author="文印室排版" w:date="2023-03-22T14:19:00Z" w:name="move130387205"/>
      <w:moveFrom w:id="763" w:author="文印室排版" w:date="2023-03-22T14:19:00Z">
        <w:del w:id="764" w:author="文印室排版" w:date="2023-03-22T14:19:00Z">
          <w:r w:rsidRPr="00D25C76" w:rsidDel="006703E0">
            <w:rPr>
              <w:rFonts w:eastAsia="仿宋_GB2312"/>
              <w:b w:val="0"/>
              <w:color w:val="000000" w:themeColor="text1"/>
              <w:kern w:val="0"/>
              <w:sz w:val="30"/>
              <w:szCs w:val="30"/>
              <w:rPrChange w:id="765" w:author="文印室排版" w:date="2023-03-22T14:24:00Z">
                <w:rPr>
                  <w:rFonts w:eastAsia="仿宋_GB2312"/>
                  <w:b w:val="0"/>
                  <w:color w:val="000000" w:themeColor="text1"/>
                  <w:kern w:val="0"/>
                  <w:sz w:val="30"/>
                  <w:szCs w:val="30"/>
                </w:rPr>
              </w:rPrChange>
            </w:rPr>
            <w:delText>1-6</w:delText>
          </w:r>
          <w:r w:rsidRPr="00D25C76" w:rsidDel="006703E0">
            <w:rPr>
              <w:rFonts w:ascii="Times New Roman" w:eastAsia="仿宋_GB2312" w:hAnsi="Times New Roman" w:hint="eastAsia"/>
              <w:b w:val="0"/>
              <w:color w:val="000000" w:themeColor="text1"/>
              <w:kern w:val="0"/>
              <w:sz w:val="30"/>
              <w:szCs w:val="30"/>
              <w:rPrChange w:id="766" w:author="文印室排版" w:date="2023-03-22T14:24:00Z">
                <w:rPr>
                  <w:rFonts w:ascii="仿宋_GB2312" w:eastAsia="仿宋_GB2312" w:hAnsi="仿宋_GB2312" w:cs="仿宋_GB2312" w:hint="eastAsia"/>
                  <w:b w:val="0"/>
                  <w:color w:val="000000" w:themeColor="text1"/>
                  <w:kern w:val="0"/>
                  <w:sz w:val="30"/>
                  <w:szCs w:val="30"/>
                </w:rPr>
              </w:rPrChange>
            </w:rPr>
            <w:delText>辐射推广情况说明</w:delText>
          </w:r>
        </w:del>
      </w:moveFrom>
      <w:moveFromRangeEnd w:id="762"/>
    </w:p>
    <w:p w:rsidR="006703E0" w:rsidRPr="00D25C76" w:rsidRDefault="006703E0">
      <w:pPr>
        <w:adjustRightInd w:val="0"/>
        <w:snapToGrid w:val="0"/>
        <w:spacing w:line="500" w:lineRule="exact"/>
        <w:ind w:firstLineChars="500" w:firstLine="1500"/>
        <w:rPr>
          <w:ins w:id="767" w:author="文印室排版" w:date="2023-03-22T14:19:00Z"/>
          <w:rFonts w:eastAsia="仿宋_GB2312"/>
          <w:bCs/>
          <w:color w:val="000000" w:themeColor="text1"/>
          <w:kern w:val="0"/>
          <w:sz w:val="30"/>
          <w:szCs w:val="30"/>
        </w:rPr>
        <w:pPrChange w:id="768" w:author="文印室排版" w:date="2023-03-22T14:24:00Z">
          <w:pPr>
            <w:spacing w:line="560" w:lineRule="exact"/>
            <w:ind w:leftChars="142" w:left="298" w:firstLineChars="200" w:firstLine="600"/>
            <w:jc w:val="left"/>
          </w:pPr>
        </w:pPrChange>
      </w:pPr>
      <w:moveToRangeStart w:id="769" w:author="文印室排版" w:date="2023-03-22T14:19:00Z" w:name="move130387205"/>
      <w:moveTo w:id="770" w:author="文印室排版" w:date="2023-03-22T14:19:00Z">
        <w:r w:rsidRPr="00D25C76">
          <w:rPr>
            <w:rFonts w:eastAsia="仿宋_GB2312"/>
            <w:color w:val="000000" w:themeColor="text1"/>
            <w:kern w:val="0"/>
            <w:sz w:val="30"/>
            <w:szCs w:val="30"/>
          </w:rPr>
          <w:t>1-6</w:t>
        </w:r>
        <w:r w:rsidRPr="00D25C76">
          <w:rPr>
            <w:rFonts w:eastAsia="仿宋_GB2312" w:hint="eastAsia"/>
            <w:color w:val="000000" w:themeColor="text1"/>
            <w:kern w:val="0"/>
            <w:sz w:val="30"/>
            <w:szCs w:val="30"/>
            <w:rPrChange w:id="771" w:author="文印室排版" w:date="2023-03-22T14:24:00Z">
              <w:rPr>
                <w:rFonts w:eastAsia="仿宋_GB2312" w:hint="eastAsia"/>
                <w:b/>
                <w:color w:val="000000" w:themeColor="text1"/>
                <w:kern w:val="0"/>
                <w:sz w:val="30"/>
                <w:szCs w:val="30"/>
              </w:rPr>
            </w:rPrChange>
          </w:rPr>
          <w:t>辐射推广情况说明</w:t>
        </w:r>
      </w:moveTo>
      <w:moveToRangeEnd w:id="769"/>
    </w:p>
    <w:p w:rsidR="006703E0" w:rsidRPr="00D25C76" w:rsidRDefault="005446E2">
      <w:pPr>
        <w:adjustRightInd w:val="0"/>
        <w:snapToGrid w:val="0"/>
        <w:spacing w:line="500" w:lineRule="exact"/>
        <w:ind w:firstLineChars="500" w:firstLine="1500"/>
        <w:rPr>
          <w:ins w:id="772" w:author="文印室排版" w:date="2023-03-22T14:20:00Z"/>
          <w:rFonts w:eastAsia="仿宋_GB2312"/>
          <w:bCs/>
          <w:color w:val="000000" w:themeColor="text1"/>
          <w:kern w:val="0"/>
          <w:sz w:val="30"/>
          <w:szCs w:val="30"/>
        </w:rPr>
        <w:pPrChange w:id="773" w:author="文印室排版" w:date="2023-03-22T14:24:00Z">
          <w:pPr>
            <w:spacing w:line="560" w:lineRule="exact"/>
            <w:ind w:leftChars="142" w:left="298" w:firstLineChars="200" w:firstLine="600"/>
            <w:jc w:val="left"/>
          </w:pPr>
        </w:pPrChange>
      </w:pPr>
      <w:r w:rsidRPr="00D25C76">
        <w:rPr>
          <w:rFonts w:eastAsia="仿宋_GB2312"/>
          <w:bCs/>
          <w:color w:val="000000" w:themeColor="text1"/>
          <w:kern w:val="0"/>
          <w:sz w:val="30"/>
          <w:szCs w:val="30"/>
        </w:rPr>
        <w:t>1-7</w:t>
      </w:r>
      <w:r w:rsidRPr="00D25C76">
        <w:rPr>
          <w:rFonts w:eastAsia="仿宋_GB2312" w:hint="eastAsia"/>
          <w:bCs/>
          <w:color w:val="000000" w:themeColor="text1"/>
          <w:kern w:val="0"/>
          <w:sz w:val="30"/>
          <w:szCs w:val="30"/>
          <w:rPrChange w:id="774" w:author="文印室排版" w:date="2023-03-22T14:24:00Z">
            <w:rPr>
              <w:rFonts w:ascii="仿宋_GB2312" w:eastAsia="仿宋_GB2312" w:hAnsi="仿宋_GB2312" w:cs="仿宋_GB2312" w:hint="eastAsia"/>
              <w:bCs/>
              <w:color w:val="000000" w:themeColor="text1"/>
              <w:kern w:val="0"/>
              <w:sz w:val="30"/>
              <w:szCs w:val="30"/>
            </w:rPr>
          </w:rPrChange>
        </w:rPr>
        <w:t>“广州市教育教学信息化创新应用评奖活动管理平台”</w:t>
      </w:r>
    </w:p>
    <w:p w:rsidR="007A7AAB" w:rsidRPr="00D25C76" w:rsidRDefault="005446E2">
      <w:pPr>
        <w:adjustRightInd w:val="0"/>
        <w:snapToGrid w:val="0"/>
        <w:spacing w:line="500" w:lineRule="exact"/>
        <w:ind w:firstLineChars="650" w:firstLine="1950"/>
        <w:rPr>
          <w:rFonts w:eastAsia="仿宋_GB2312"/>
          <w:bCs/>
          <w:color w:val="000000" w:themeColor="text1"/>
          <w:kern w:val="0"/>
          <w:sz w:val="30"/>
          <w:szCs w:val="30"/>
          <w:rPrChange w:id="775" w:author="文印室排版" w:date="2023-03-22T14:24:00Z">
            <w:rPr>
              <w:rFonts w:ascii="仿宋_GB2312" w:eastAsia="仿宋_GB2312" w:hAnsi="仿宋_GB2312" w:cs="仿宋_GB2312"/>
              <w:bCs/>
              <w:color w:val="000000" w:themeColor="text1"/>
              <w:kern w:val="0"/>
              <w:sz w:val="30"/>
              <w:szCs w:val="30"/>
            </w:rPr>
          </w:rPrChange>
        </w:rPr>
        <w:pPrChange w:id="776" w:author="文印室排版" w:date="2023-03-22T14:24:00Z">
          <w:pPr>
            <w:spacing w:line="560" w:lineRule="exact"/>
            <w:ind w:leftChars="142" w:left="298" w:firstLineChars="200" w:firstLine="600"/>
            <w:jc w:val="left"/>
          </w:pPr>
        </w:pPrChange>
      </w:pPr>
      <w:r w:rsidRPr="00D25C76">
        <w:rPr>
          <w:rFonts w:eastAsia="仿宋_GB2312" w:hint="eastAsia"/>
          <w:bCs/>
          <w:color w:val="000000" w:themeColor="text1"/>
          <w:kern w:val="0"/>
          <w:sz w:val="30"/>
          <w:szCs w:val="30"/>
          <w:rPrChange w:id="777" w:author="文印室排版" w:date="2023-03-22T14:24:00Z">
            <w:rPr>
              <w:rFonts w:ascii="仿宋_GB2312" w:eastAsia="仿宋_GB2312" w:hAnsi="仿宋_GB2312" w:cs="仿宋_GB2312" w:hint="eastAsia"/>
              <w:bCs/>
              <w:color w:val="000000" w:themeColor="text1"/>
              <w:kern w:val="0"/>
              <w:sz w:val="30"/>
              <w:szCs w:val="30"/>
            </w:rPr>
          </w:rPrChange>
        </w:rPr>
        <w:t>参赛者操作指引</w:t>
      </w:r>
    </w:p>
    <w:p w:rsidR="006703E0" w:rsidRPr="00D25C76" w:rsidRDefault="005446E2">
      <w:pPr>
        <w:adjustRightInd w:val="0"/>
        <w:snapToGrid w:val="0"/>
        <w:spacing w:line="500" w:lineRule="exact"/>
        <w:ind w:firstLineChars="500" w:firstLine="1500"/>
        <w:rPr>
          <w:ins w:id="778" w:author="文印室排版" w:date="2023-03-22T14:20:00Z"/>
          <w:rFonts w:eastAsia="仿宋_GB2312"/>
          <w:bCs/>
          <w:color w:val="000000" w:themeColor="text1"/>
          <w:kern w:val="0"/>
          <w:sz w:val="30"/>
          <w:szCs w:val="30"/>
        </w:rPr>
        <w:pPrChange w:id="779" w:author="文印室排版" w:date="2023-03-22T14:24:00Z">
          <w:pPr>
            <w:spacing w:line="560" w:lineRule="exact"/>
            <w:ind w:leftChars="304" w:left="638" w:firstLineChars="100" w:firstLine="300"/>
          </w:pPr>
        </w:pPrChange>
      </w:pPr>
      <w:r w:rsidRPr="00D25C76">
        <w:rPr>
          <w:rFonts w:eastAsia="仿宋_GB2312"/>
          <w:bCs/>
          <w:color w:val="000000" w:themeColor="text1"/>
          <w:kern w:val="0"/>
          <w:sz w:val="30"/>
          <w:szCs w:val="30"/>
        </w:rPr>
        <w:t>1-8</w:t>
      </w:r>
      <w:del w:id="780" w:author="文印室排版" w:date="2023-03-22T14:20:00Z">
        <w:r w:rsidRPr="00D25C76" w:rsidDel="006703E0">
          <w:rPr>
            <w:rFonts w:eastAsia="仿宋_GB2312"/>
            <w:bCs/>
            <w:color w:val="000000" w:themeColor="text1"/>
            <w:kern w:val="0"/>
            <w:sz w:val="30"/>
            <w:szCs w:val="30"/>
          </w:rPr>
          <w:delText xml:space="preserve"> </w:delText>
        </w:r>
      </w:del>
      <w:r w:rsidRPr="00D25C76">
        <w:rPr>
          <w:rFonts w:eastAsia="仿宋_GB2312"/>
          <w:bCs/>
          <w:color w:val="000000" w:themeColor="text1"/>
          <w:kern w:val="0"/>
          <w:sz w:val="30"/>
          <w:szCs w:val="30"/>
          <w:rPrChange w:id="781" w:author="文印室排版" w:date="2023-03-22T14:24:00Z">
            <w:rPr>
              <w:rFonts w:ascii="仿宋_GB2312" w:eastAsia="仿宋_GB2312" w:hAnsi="ˎ̥" w:cs="宋体"/>
              <w:bCs/>
              <w:color w:val="000000" w:themeColor="text1"/>
              <w:kern w:val="0"/>
              <w:sz w:val="30"/>
              <w:szCs w:val="30"/>
            </w:rPr>
          </w:rPrChange>
        </w:rPr>
        <w:t>2023</w:t>
      </w:r>
      <w:r w:rsidRPr="00D25C76">
        <w:rPr>
          <w:rFonts w:eastAsia="仿宋_GB2312" w:hint="eastAsia"/>
          <w:bCs/>
          <w:color w:val="000000" w:themeColor="text1"/>
          <w:kern w:val="0"/>
          <w:sz w:val="30"/>
          <w:szCs w:val="30"/>
          <w:rPrChange w:id="782" w:author="文印室排版" w:date="2023-03-22T14:24:00Z">
            <w:rPr>
              <w:rFonts w:ascii="仿宋_GB2312" w:eastAsia="仿宋_GB2312" w:hAnsi="ˎ̥" w:cs="宋体" w:hint="eastAsia"/>
              <w:bCs/>
              <w:color w:val="000000" w:themeColor="text1"/>
              <w:kern w:val="0"/>
              <w:sz w:val="30"/>
              <w:szCs w:val="30"/>
            </w:rPr>
          </w:rPrChange>
        </w:rPr>
        <w:t>年广州市教育教学信息化创新应用评奖活动联系</w:t>
      </w:r>
    </w:p>
    <w:p w:rsidR="007A7AAB" w:rsidRPr="00D25C76" w:rsidRDefault="005446E2">
      <w:pPr>
        <w:adjustRightInd w:val="0"/>
        <w:snapToGrid w:val="0"/>
        <w:spacing w:line="500" w:lineRule="exact"/>
        <w:ind w:firstLineChars="650" w:firstLine="1950"/>
        <w:rPr>
          <w:rFonts w:eastAsia="仿宋_GB2312"/>
          <w:bCs/>
          <w:color w:val="000000" w:themeColor="text1"/>
          <w:kern w:val="0"/>
          <w:sz w:val="30"/>
          <w:szCs w:val="30"/>
          <w:rPrChange w:id="783" w:author="文印室排版" w:date="2023-03-22T14:24:00Z">
            <w:rPr>
              <w:rFonts w:ascii="仿宋_GB2312" w:eastAsia="仿宋_GB2312" w:hAnsi="ˎ̥" w:cs="宋体"/>
              <w:bCs/>
              <w:color w:val="000000" w:themeColor="text1"/>
              <w:kern w:val="0"/>
              <w:sz w:val="30"/>
              <w:szCs w:val="30"/>
            </w:rPr>
          </w:rPrChange>
        </w:rPr>
        <w:pPrChange w:id="784" w:author="文印室排版" w:date="2023-03-22T14:24:00Z">
          <w:pPr>
            <w:spacing w:line="560" w:lineRule="exact"/>
            <w:ind w:leftChars="304" w:left="638" w:firstLineChars="100" w:firstLine="300"/>
          </w:pPr>
        </w:pPrChange>
      </w:pPr>
      <w:r w:rsidRPr="00D25C76">
        <w:rPr>
          <w:rFonts w:eastAsia="仿宋_GB2312" w:hint="eastAsia"/>
          <w:bCs/>
          <w:color w:val="000000" w:themeColor="text1"/>
          <w:kern w:val="0"/>
          <w:sz w:val="30"/>
          <w:szCs w:val="30"/>
          <w:rPrChange w:id="785" w:author="文印室排版" w:date="2023-03-22T14:24:00Z">
            <w:rPr>
              <w:rFonts w:ascii="仿宋_GB2312" w:eastAsia="仿宋_GB2312" w:hAnsi="ˎ̥" w:cs="宋体" w:hint="eastAsia"/>
              <w:bCs/>
              <w:color w:val="000000" w:themeColor="text1"/>
              <w:kern w:val="0"/>
              <w:sz w:val="30"/>
              <w:szCs w:val="30"/>
            </w:rPr>
          </w:rPrChange>
        </w:rPr>
        <w:t>人信息表</w:t>
      </w:r>
    </w:p>
    <w:p w:rsidR="006703E0" w:rsidRPr="00D25C76" w:rsidRDefault="005446E2">
      <w:pPr>
        <w:adjustRightInd w:val="0"/>
        <w:snapToGrid w:val="0"/>
        <w:spacing w:line="500" w:lineRule="exact"/>
        <w:ind w:firstLineChars="500" w:firstLine="1500"/>
        <w:rPr>
          <w:ins w:id="786" w:author="文印室排版" w:date="2023-03-22T14:20:00Z"/>
          <w:rFonts w:eastAsia="仿宋_GB2312"/>
          <w:bCs/>
          <w:color w:val="000000" w:themeColor="text1"/>
          <w:kern w:val="0"/>
          <w:sz w:val="30"/>
          <w:szCs w:val="30"/>
        </w:rPr>
        <w:pPrChange w:id="787" w:author="文印室排版" w:date="2023-03-22T14:24:00Z">
          <w:pPr>
            <w:spacing w:line="560" w:lineRule="exact"/>
            <w:ind w:leftChars="152" w:left="319" w:firstLineChars="200" w:firstLine="600"/>
          </w:pPr>
        </w:pPrChange>
      </w:pPr>
      <w:r w:rsidRPr="00D25C76">
        <w:rPr>
          <w:rFonts w:eastAsia="仿宋_GB2312"/>
          <w:bCs/>
          <w:color w:val="000000" w:themeColor="text1"/>
          <w:kern w:val="0"/>
          <w:sz w:val="30"/>
          <w:szCs w:val="30"/>
        </w:rPr>
        <w:t>1-9</w:t>
      </w:r>
      <w:del w:id="788" w:author="文印室排版" w:date="2023-03-22T14:20:00Z">
        <w:r w:rsidRPr="00D25C76" w:rsidDel="006703E0">
          <w:rPr>
            <w:rFonts w:eastAsia="仿宋_GB2312"/>
            <w:bCs/>
            <w:color w:val="000000" w:themeColor="text1"/>
            <w:kern w:val="0"/>
            <w:sz w:val="30"/>
            <w:szCs w:val="30"/>
            <w:rPrChange w:id="789" w:author="文印室排版" w:date="2023-03-22T14:24:00Z">
              <w:rPr>
                <w:rFonts w:ascii="仿宋_GB2312" w:eastAsia="仿宋_GB2312" w:hAnsi="ˎ̥" w:cs="宋体"/>
                <w:bCs/>
                <w:color w:val="000000" w:themeColor="text1"/>
                <w:kern w:val="0"/>
                <w:sz w:val="30"/>
                <w:szCs w:val="30"/>
              </w:rPr>
            </w:rPrChange>
          </w:rPr>
          <w:delText xml:space="preserve"> </w:delText>
        </w:r>
      </w:del>
      <w:r w:rsidRPr="00D25C76">
        <w:rPr>
          <w:rFonts w:eastAsia="仿宋_GB2312"/>
          <w:bCs/>
          <w:color w:val="000000" w:themeColor="text1"/>
          <w:kern w:val="0"/>
          <w:sz w:val="30"/>
          <w:szCs w:val="30"/>
          <w:rPrChange w:id="790" w:author="文印室排版" w:date="2023-03-22T14:24:00Z">
            <w:rPr>
              <w:rFonts w:ascii="仿宋_GB2312" w:eastAsia="仿宋_GB2312" w:hAnsi="ˎ̥" w:cs="宋体"/>
              <w:bCs/>
              <w:color w:val="000000" w:themeColor="text1"/>
              <w:kern w:val="0"/>
              <w:sz w:val="30"/>
              <w:szCs w:val="30"/>
            </w:rPr>
          </w:rPrChange>
        </w:rPr>
        <w:t>2023</w:t>
      </w:r>
      <w:r w:rsidRPr="00D25C76">
        <w:rPr>
          <w:rFonts w:eastAsia="仿宋_GB2312" w:hint="eastAsia"/>
          <w:bCs/>
          <w:color w:val="000000" w:themeColor="text1"/>
          <w:kern w:val="0"/>
          <w:sz w:val="30"/>
          <w:szCs w:val="30"/>
          <w:rPrChange w:id="791" w:author="文印室排版" w:date="2023-03-22T14:24:00Z">
            <w:rPr>
              <w:rFonts w:ascii="仿宋_GB2312" w:eastAsia="仿宋_GB2312" w:hAnsi="ˎ̥" w:cs="宋体" w:hint="eastAsia"/>
              <w:bCs/>
              <w:color w:val="000000" w:themeColor="text1"/>
              <w:kern w:val="0"/>
              <w:sz w:val="30"/>
              <w:szCs w:val="30"/>
            </w:rPr>
          </w:rPrChange>
        </w:rPr>
        <w:t>年广州市教育教学信息化创新应用评奖活动作品</w:t>
      </w:r>
    </w:p>
    <w:p w:rsidR="007A7AAB" w:rsidRPr="00D25C76" w:rsidRDefault="005446E2">
      <w:pPr>
        <w:adjustRightInd w:val="0"/>
        <w:snapToGrid w:val="0"/>
        <w:spacing w:line="500" w:lineRule="exact"/>
        <w:ind w:firstLineChars="650" w:firstLine="1950"/>
        <w:rPr>
          <w:rFonts w:eastAsia="仿宋_GB2312"/>
          <w:bCs/>
          <w:color w:val="000000" w:themeColor="text1"/>
          <w:kern w:val="0"/>
          <w:sz w:val="30"/>
          <w:szCs w:val="30"/>
          <w:rPrChange w:id="792" w:author="文印室排版" w:date="2023-03-22T14:24:00Z">
            <w:rPr>
              <w:rFonts w:eastAsia="仿宋_GB2312"/>
              <w:color w:val="000000" w:themeColor="text1"/>
              <w:kern w:val="0"/>
              <w:sz w:val="30"/>
              <w:szCs w:val="30"/>
            </w:rPr>
          </w:rPrChange>
        </w:rPr>
        <w:pPrChange w:id="793" w:author="文印室排版" w:date="2023-03-22T14:24:00Z">
          <w:pPr>
            <w:spacing w:line="560" w:lineRule="exact"/>
            <w:ind w:leftChars="152" w:left="319" w:firstLineChars="200" w:firstLine="600"/>
          </w:pPr>
        </w:pPrChange>
      </w:pPr>
      <w:r w:rsidRPr="00D25C76">
        <w:rPr>
          <w:rFonts w:eastAsia="仿宋_GB2312" w:hint="eastAsia"/>
          <w:bCs/>
          <w:color w:val="000000" w:themeColor="text1"/>
          <w:kern w:val="0"/>
          <w:sz w:val="30"/>
          <w:szCs w:val="30"/>
          <w:rPrChange w:id="794" w:author="文印室排版" w:date="2023-03-22T14:24:00Z">
            <w:rPr>
              <w:rFonts w:ascii="仿宋_GB2312" w:eastAsia="仿宋_GB2312" w:hAnsi="ˎ̥" w:cs="宋体" w:hint="eastAsia"/>
              <w:bCs/>
              <w:color w:val="000000" w:themeColor="text1"/>
              <w:kern w:val="0"/>
              <w:sz w:val="30"/>
              <w:szCs w:val="30"/>
            </w:rPr>
          </w:rPrChange>
        </w:rPr>
        <w:t>报送清单</w:t>
      </w:r>
    </w:p>
    <w:sectPr w:rsidR="007A7AAB" w:rsidRPr="00D25C76" w:rsidSect="00AF6A61">
      <w:pgSz w:w="11906" w:h="16838" w:code="9"/>
      <w:pgMar w:top="1928" w:right="1474" w:bottom="1928" w:left="1474" w:header="851" w:footer="1247" w:gutter="0"/>
      <w:cols w:space="425"/>
      <w:docGrid w:type="lines" w:linePitch="312"/>
      <w:sectPrChange w:id="795" w:author="文印室排版" w:date="2023-03-22T14:14:00Z">
        <w:sectPr w:rsidR="007A7AAB" w:rsidRPr="00D25C76" w:rsidSect="00AF6A61">
          <w:pgSz w:code="0"/>
          <w:pgMar w:top="1157" w:right="1179" w:bottom="1157" w:left="1179" w:header="851" w:footer="992"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altName w:val="宋体"/>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2ZjI0OTUwNGJiOTUwMDM1OGM1YjMzOWZjMGZlNGMifQ=="/>
  </w:docVars>
  <w:rsids>
    <w:rsidRoot w:val="006E07A5"/>
    <w:rsid w:val="000F7942"/>
    <w:rsid w:val="00112B1F"/>
    <w:rsid w:val="0016553A"/>
    <w:rsid w:val="004B2AD9"/>
    <w:rsid w:val="00511A47"/>
    <w:rsid w:val="005446E2"/>
    <w:rsid w:val="0055522D"/>
    <w:rsid w:val="00562EA7"/>
    <w:rsid w:val="006703E0"/>
    <w:rsid w:val="006B1102"/>
    <w:rsid w:val="006B5322"/>
    <w:rsid w:val="006E07A5"/>
    <w:rsid w:val="007004FD"/>
    <w:rsid w:val="007A7AAB"/>
    <w:rsid w:val="007D5484"/>
    <w:rsid w:val="007D6A2E"/>
    <w:rsid w:val="007D7590"/>
    <w:rsid w:val="008863F3"/>
    <w:rsid w:val="009F5579"/>
    <w:rsid w:val="00A9405D"/>
    <w:rsid w:val="00AE50B7"/>
    <w:rsid w:val="00AF6A61"/>
    <w:rsid w:val="00B968F0"/>
    <w:rsid w:val="00CF4337"/>
    <w:rsid w:val="00D20B75"/>
    <w:rsid w:val="00D25C76"/>
    <w:rsid w:val="00D4112E"/>
    <w:rsid w:val="00D411F3"/>
    <w:rsid w:val="00D81A08"/>
    <w:rsid w:val="00EC5557"/>
    <w:rsid w:val="00F51BC5"/>
    <w:rsid w:val="00F51E35"/>
    <w:rsid w:val="00F63982"/>
    <w:rsid w:val="01CB1EA3"/>
    <w:rsid w:val="01F90425"/>
    <w:rsid w:val="028440C8"/>
    <w:rsid w:val="02A768C8"/>
    <w:rsid w:val="02E64C69"/>
    <w:rsid w:val="02F36D2F"/>
    <w:rsid w:val="030027E5"/>
    <w:rsid w:val="03190CB5"/>
    <w:rsid w:val="032427BA"/>
    <w:rsid w:val="03304250"/>
    <w:rsid w:val="03806E76"/>
    <w:rsid w:val="041B4CE9"/>
    <w:rsid w:val="04B94EC7"/>
    <w:rsid w:val="04F44C5B"/>
    <w:rsid w:val="050859CF"/>
    <w:rsid w:val="051B0AA8"/>
    <w:rsid w:val="052B27E7"/>
    <w:rsid w:val="057B6C48"/>
    <w:rsid w:val="057D1419"/>
    <w:rsid w:val="058A7689"/>
    <w:rsid w:val="05AC44DC"/>
    <w:rsid w:val="05AD47DF"/>
    <w:rsid w:val="05EA31EF"/>
    <w:rsid w:val="05EE347F"/>
    <w:rsid w:val="06183C27"/>
    <w:rsid w:val="06595188"/>
    <w:rsid w:val="06BA0B98"/>
    <w:rsid w:val="06F103D4"/>
    <w:rsid w:val="075B5019"/>
    <w:rsid w:val="07612582"/>
    <w:rsid w:val="08121BE5"/>
    <w:rsid w:val="08700595"/>
    <w:rsid w:val="08F72FD7"/>
    <w:rsid w:val="09271F30"/>
    <w:rsid w:val="093D0C26"/>
    <w:rsid w:val="09494E56"/>
    <w:rsid w:val="0975002C"/>
    <w:rsid w:val="0998157E"/>
    <w:rsid w:val="0A2A083B"/>
    <w:rsid w:val="0A4F45A5"/>
    <w:rsid w:val="0A8A3D36"/>
    <w:rsid w:val="0BCD088E"/>
    <w:rsid w:val="0C17716E"/>
    <w:rsid w:val="0C342D80"/>
    <w:rsid w:val="0C98419E"/>
    <w:rsid w:val="0D3E3D66"/>
    <w:rsid w:val="0D53132B"/>
    <w:rsid w:val="0DDE3A12"/>
    <w:rsid w:val="0DF45FBF"/>
    <w:rsid w:val="0E315DED"/>
    <w:rsid w:val="0F804F5E"/>
    <w:rsid w:val="0FA307D8"/>
    <w:rsid w:val="0FC67EB9"/>
    <w:rsid w:val="0FCB34BE"/>
    <w:rsid w:val="0FF95C04"/>
    <w:rsid w:val="10A340DD"/>
    <w:rsid w:val="10B62239"/>
    <w:rsid w:val="10EA3167"/>
    <w:rsid w:val="11061902"/>
    <w:rsid w:val="12464486"/>
    <w:rsid w:val="12E772E4"/>
    <w:rsid w:val="131153D2"/>
    <w:rsid w:val="1336140F"/>
    <w:rsid w:val="13380232"/>
    <w:rsid w:val="13AA48E9"/>
    <w:rsid w:val="13DC60B2"/>
    <w:rsid w:val="14027543"/>
    <w:rsid w:val="14271084"/>
    <w:rsid w:val="15025187"/>
    <w:rsid w:val="15C50828"/>
    <w:rsid w:val="16B82B5F"/>
    <w:rsid w:val="1703762D"/>
    <w:rsid w:val="171627D7"/>
    <w:rsid w:val="173057DE"/>
    <w:rsid w:val="175350E9"/>
    <w:rsid w:val="18DD4621"/>
    <w:rsid w:val="19370AFB"/>
    <w:rsid w:val="19731311"/>
    <w:rsid w:val="19861B00"/>
    <w:rsid w:val="199450E1"/>
    <w:rsid w:val="19B55577"/>
    <w:rsid w:val="19F15473"/>
    <w:rsid w:val="1A130A08"/>
    <w:rsid w:val="1A974358"/>
    <w:rsid w:val="1B024070"/>
    <w:rsid w:val="1B3274A2"/>
    <w:rsid w:val="1B6E4650"/>
    <w:rsid w:val="1B7623AE"/>
    <w:rsid w:val="1B816813"/>
    <w:rsid w:val="1BB937ED"/>
    <w:rsid w:val="1BDD0537"/>
    <w:rsid w:val="1C39374F"/>
    <w:rsid w:val="1C5660B0"/>
    <w:rsid w:val="1C6A012B"/>
    <w:rsid w:val="1E1D777D"/>
    <w:rsid w:val="1E1E7CE2"/>
    <w:rsid w:val="1E3E3E04"/>
    <w:rsid w:val="1EB83C14"/>
    <w:rsid w:val="1EE44A24"/>
    <w:rsid w:val="1F0E13DB"/>
    <w:rsid w:val="1F287654"/>
    <w:rsid w:val="1F6A1FA1"/>
    <w:rsid w:val="200D7B1B"/>
    <w:rsid w:val="20223F2C"/>
    <w:rsid w:val="205150D3"/>
    <w:rsid w:val="216010D9"/>
    <w:rsid w:val="216E0216"/>
    <w:rsid w:val="21E35A2A"/>
    <w:rsid w:val="221B4110"/>
    <w:rsid w:val="22DA04B6"/>
    <w:rsid w:val="233D574E"/>
    <w:rsid w:val="237171CB"/>
    <w:rsid w:val="23731F8E"/>
    <w:rsid w:val="23C87C17"/>
    <w:rsid w:val="24035D26"/>
    <w:rsid w:val="2413170C"/>
    <w:rsid w:val="24BF53FA"/>
    <w:rsid w:val="25605027"/>
    <w:rsid w:val="25D90293"/>
    <w:rsid w:val="2606537A"/>
    <w:rsid w:val="26095CFE"/>
    <w:rsid w:val="2634797C"/>
    <w:rsid w:val="267D0F2E"/>
    <w:rsid w:val="268C1FB8"/>
    <w:rsid w:val="26D33711"/>
    <w:rsid w:val="26E70BD9"/>
    <w:rsid w:val="27927D1B"/>
    <w:rsid w:val="289075A8"/>
    <w:rsid w:val="2940076A"/>
    <w:rsid w:val="29C23834"/>
    <w:rsid w:val="2A1B5FE7"/>
    <w:rsid w:val="2B434271"/>
    <w:rsid w:val="2B5F1869"/>
    <w:rsid w:val="2B8372BB"/>
    <w:rsid w:val="2BE0505A"/>
    <w:rsid w:val="2C3C1BFB"/>
    <w:rsid w:val="2D4A39AD"/>
    <w:rsid w:val="2D5140EC"/>
    <w:rsid w:val="2D724058"/>
    <w:rsid w:val="2E665E1E"/>
    <w:rsid w:val="2E6A7905"/>
    <w:rsid w:val="2EBD1936"/>
    <w:rsid w:val="2F2A694C"/>
    <w:rsid w:val="2F8124F6"/>
    <w:rsid w:val="2F8D54D5"/>
    <w:rsid w:val="2F955C50"/>
    <w:rsid w:val="30130278"/>
    <w:rsid w:val="304F6A34"/>
    <w:rsid w:val="30543804"/>
    <w:rsid w:val="305D70CC"/>
    <w:rsid w:val="30CC3AB6"/>
    <w:rsid w:val="31526C70"/>
    <w:rsid w:val="31DE11B4"/>
    <w:rsid w:val="32217F9E"/>
    <w:rsid w:val="32B11FA7"/>
    <w:rsid w:val="32F215A1"/>
    <w:rsid w:val="333F14EB"/>
    <w:rsid w:val="33405CEC"/>
    <w:rsid w:val="33D72FE4"/>
    <w:rsid w:val="33E701B1"/>
    <w:rsid w:val="34660BCD"/>
    <w:rsid w:val="34E639AB"/>
    <w:rsid w:val="34EE7B65"/>
    <w:rsid w:val="35974C6F"/>
    <w:rsid w:val="35AB244E"/>
    <w:rsid w:val="36767BF1"/>
    <w:rsid w:val="36E02D35"/>
    <w:rsid w:val="37B161DD"/>
    <w:rsid w:val="383E64EC"/>
    <w:rsid w:val="38591D2E"/>
    <w:rsid w:val="386150DC"/>
    <w:rsid w:val="389B369E"/>
    <w:rsid w:val="38A81086"/>
    <w:rsid w:val="38FC5680"/>
    <w:rsid w:val="397058D5"/>
    <w:rsid w:val="398026E8"/>
    <w:rsid w:val="39AC4807"/>
    <w:rsid w:val="39D209D5"/>
    <w:rsid w:val="3A58298F"/>
    <w:rsid w:val="3B8E00E2"/>
    <w:rsid w:val="3BC44661"/>
    <w:rsid w:val="3BF24E67"/>
    <w:rsid w:val="3C0D6067"/>
    <w:rsid w:val="3D3610E6"/>
    <w:rsid w:val="3D3945BD"/>
    <w:rsid w:val="3DBD060C"/>
    <w:rsid w:val="3DC47357"/>
    <w:rsid w:val="3DDD4607"/>
    <w:rsid w:val="3E073B1D"/>
    <w:rsid w:val="3E20588A"/>
    <w:rsid w:val="3E333B44"/>
    <w:rsid w:val="3EA16B86"/>
    <w:rsid w:val="3EB831A8"/>
    <w:rsid w:val="3F16533C"/>
    <w:rsid w:val="3F217815"/>
    <w:rsid w:val="3F427DB9"/>
    <w:rsid w:val="3F6846ED"/>
    <w:rsid w:val="3FA60C62"/>
    <w:rsid w:val="3FCF21E1"/>
    <w:rsid w:val="40AD4625"/>
    <w:rsid w:val="40DB7700"/>
    <w:rsid w:val="40DE6ABA"/>
    <w:rsid w:val="4135396C"/>
    <w:rsid w:val="4177105B"/>
    <w:rsid w:val="417F195D"/>
    <w:rsid w:val="41D71045"/>
    <w:rsid w:val="42705968"/>
    <w:rsid w:val="42C91916"/>
    <w:rsid w:val="436810F9"/>
    <w:rsid w:val="43A31018"/>
    <w:rsid w:val="43A5173B"/>
    <w:rsid w:val="446652D4"/>
    <w:rsid w:val="44C8789E"/>
    <w:rsid w:val="44E30D2D"/>
    <w:rsid w:val="44EC060A"/>
    <w:rsid w:val="4505361E"/>
    <w:rsid w:val="45C51FFB"/>
    <w:rsid w:val="46AC11DC"/>
    <w:rsid w:val="47C06F1E"/>
    <w:rsid w:val="4837077E"/>
    <w:rsid w:val="49324019"/>
    <w:rsid w:val="493C2337"/>
    <w:rsid w:val="49D168B7"/>
    <w:rsid w:val="4A5F3D89"/>
    <w:rsid w:val="4AC3648E"/>
    <w:rsid w:val="4C410CD2"/>
    <w:rsid w:val="4C554F30"/>
    <w:rsid w:val="4C6C1C8D"/>
    <w:rsid w:val="4CDD6B26"/>
    <w:rsid w:val="4E132DBC"/>
    <w:rsid w:val="4E7417CC"/>
    <w:rsid w:val="4E8E0508"/>
    <w:rsid w:val="4F0110D2"/>
    <w:rsid w:val="4F7C42E7"/>
    <w:rsid w:val="4FBA24A4"/>
    <w:rsid w:val="4FF21869"/>
    <w:rsid w:val="50061291"/>
    <w:rsid w:val="5019541D"/>
    <w:rsid w:val="50255B61"/>
    <w:rsid w:val="504E4896"/>
    <w:rsid w:val="51F46BCE"/>
    <w:rsid w:val="523924E1"/>
    <w:rsid w:val="528D6E8D"/>
    <w:rsid w:val="52B30D4C"/>
    <w:rsid w:val="52D56C96"/>
    <w:rsid w:val="52E06964"/>
    <w:rsid w:val="52E53093"/>
    <w:rsid w:val="5302751E"/>
    <w:rsid w:val="534A01B3"/>
    <w:rsid w:val="542047EB"/>
    <w:rsid w:val="548D00A4"/>
    <w:rsid w:val="54CF69F2"/>
    <w:rsid w:val="551C476F"/>
    <w:rsid w:val="552E58BF"/>
    <w:rsid w:val="556568DD"/>
    <w:rsid w:val="559C4B7A"/>
    <w:rsid w:val="559D5E8F"/>
    <w:rsid w:val="55A722E7"/>
    <w:rsid w:val="55C55876"/>
    <w:rsid w:val="56190555"/>
    <w:rsid w:val="562C5901"/>
    <w:rsid w:val="56E17F31"/>
    <w:rsid w:val="573C5DE4"/>
    <w:rsid w:val="5752197C"/>
    <w:rsid w:val="57596CFF"/>
    <w:rsid w:val="578A6EB3"/>
    <w:rsid w:val="57AE57DD"/>
    <w:rsid w:val="57CD2772"/>
    <w:rsid w:val="58267A2C"/>
    <w:rsid w:val="58536376"/>
    <w:rsid w:val="588E0B92"/>
    <w:rsid w:val="589A6E21"/>
    <w:rsid w:val="59044334"/>
    <w:rsid w:val="591515CB"/>
    <w:rsid w:val="59381551"/>
    <w:rsid w:val="59BA4440"/>
    <w:rsid w:val="5A5E5BB2"/>
    <w:rsid w:val="5A773E00"/>
    <w:rsid w:val="5AAE18F1"/>
    <w:rsid w:val="5AD86FA6"/>
    <w:rsid w:val="5BB57FC4"/>
    <w:rsid w:val="5C0A30D9"/>
    <w:rsid w:val="5CD84A51"/>
    <w:rsid w:val="5CF149E9"/>
    <w:rsid w:val="5D625077"/>
    <w:rsid w:val="5D665A1A"/>
    <w:rsid w:val="5D923587"/>
    <w:rsid w:val="5E0A6D7E"/>
    <w:rsid w:val="5E3B5E29"/>
    <w:rsid w:val="5E455116"/>
    <w:rsid w:val="5E5D378C"/>
    <w:rsid w:val="5F160811"/>
    <w:rsid w:val="5F2E68C2"/>
    <w:rsid w:val="5F416555"/>
    <w:rsid w:val="5F6E0965"/>
    <w:rsid w:val="602B5CC4"/>
    <w:rsid w:val="605C3C37"/>
    <w:rsid w:val="60B069B3"/>
    <w:rsid w:val="61101DEE"/>
    <w:rsid w:val="61457506"/>
    <w:rsid w:val="615D5386"/>
    <w:rsid w:val="61DD44B6"/>
    <w:rsid w:val="625F394E"/>
    <w:rsid w:val="6295394C"/>
    <w:rsid w:val="62AA45FB"/>
    <w:rsid w:val="62B25DD9"/>
    <w:rsid w:val="62C347E5"/>
    <w:rsid w:val="63900554"/>
    <w:rsid w:val="639168F2"/>
    <w:rsid w:val="6394654A"/>
    <w:rsid w:val="63C442AA"/>
    <w:rsid w:val="63E636A7"/>
    <w:rsid w:val="64311BFF"/>
    <w:rsid w:val="64777168"/>
    <w:rsid w:val="64BF3F62"/>
    <w:rsid w:val="65203DE3"/>
    <w:rsid w:val="65650070"/>
    <w:rsid w:val="65B533B2"/>
    <w:rsid w:val="66805DB2"/>
    <w:rsid w:val="66DA5FC6"/>
    <w:rsid w:val="66E8767D"/>
    <w:rsid w:val="66F26A2F"/>
    <w:rsid w:val="676A2DDC"/>
    <w:rsid w:val="678E0BEE"/>
    <w:rsid w:val="681D441D"/>
    <w:rsid w:val="69040A8C"/>
    <w:rsid w:val="69360370"/>
    <w:rsid w:val="69FD5C0D"/>
    <w:rsid w:val="6A266FBD"/>
    <w:rsid w:val="6A5D138C"/>
    <w:rsid w:val="6B0D4DDD"/>
    <w:rsid w:val="6BE07374"/>
    <w:rsid w:val="6C38760F"/>
    <w:rsid w:val="6CB232D6"/>
    <w:rsid w:val="6D271555"/>
    <w:rsid w:val="6D3A120D"/>
    <w:rsid w:val="6D4D2847"/>
    <w:rsid w:val="6DA56C6E"/>
    <w:rsid w:val="6E015DF0"/>
    <w:rsid w:val="6E2B337D"/>
    <w:rsid w:val="6EA82AD8"/>
    <w:rsid w:val="6F1424EF"/>
    <w:rsid w:val="6F3C2A7E"/>
    <w:rsid w:val="6F4F5A31"/>
    <w:rsid w:val="6F907A9D"/>
    <w:rsid w:val="7035181A"/>
    <w:rsid w:val="704C70C4"/>
    <w:rsid w:val="706D3960"/>
    <w:rsid w:val="70A17D20"/>
    <w:rsid w:val="70E519AF"/>
    <w:rsid w:val="71117453"/>
    <w:rsid w:val="71FD2C43"/>
    <w:rsid w:val="728A58A6"/>
    <w:rsid w:val="72963CD3"/>
    <w:rsid w:val="72B547B8"/>
    <w:rsid w:val="72F76D6F"/>
    <w:rsid w:val="7353024A"/>
    <w:rsid w:val="7379613C"/>
    <w:rsid w:val="73CC4E24"/>
    <w:rsid w:val="73E924A4"/>
    <w:rsid w:val="73EB4AD0"/>
    <w:rsid w:val="747169E5"/>
    <w:rsid w:val="74A338FF"/>
    <w:rsid w:val="74B16B97"/>
    <w:rsid w:val="74D32121"/>
    <w:rsid w:val="74E40210"/>
    <w:rsid w:val="74EA412A"/>
    <w:rsid w:val="74EC52D4"/>
    <w:rsid w:val="757357DD"/>
    <w:rsid w:val="7585432C"/>
    <w:rsid w:val="75BA6BF6"/>
    <w:rsid w:val="75C872A8"/>
    <w:rsid w:val="75DD597B"/>
    <w:rsid w:val="760C1B55"/>
    <w:rsid w:val="76783A5B"/>
    <w:rsid w:val="767A4128"/>
    <w:rsid w:val="76993154"/>
    <w:rsid w:val="76CE452B"/>
    <w:rsid w:val="770C3820"/>
    <w:rsid w:val="77423B06"/>
    <w:rsid w:val="7864518C"/>
    <w:rsid w:val="78CF2043"/>
    <w:rsid w:val="790E0FE8"/>
    <w:rsid w:val="79E63D12"/>
    <w:rsid w:val="7ADD7FC6"/>
    <w:rsid w:val="7B091ED3"/>
    <w:rsid w:val="7B0F057F"/>
    <w:rsid w:val="7C1C45E4"/>
    <w:rsid w:val="7C7534F2"/>
    <w:rsid w:val="7CC74945"/>
    <w:rsid w:val="7D0C29EC"/>
    <w:rsid w:val="7D982B55"/>
    <w:rsid w:val="7DFD46A8"/>
    <w:rsid w:val="7ECB6844"/>
    <w:rsid w:val="7F060D40"/>
    <w:rsid w:val="7F1B4F87"/>
    <w:rsid w:val="7F1B6237"/>
    <w:rsid w:val="7F90387B"/>
    <w:rsid w:val="7FC56D6D"/>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qFormat/>
    <w:pPr>
      <w:keepNext/>
      <w:keepLines/>
      <w:outlineLvl w:val="1"/>
    </w:pPr>
    <w:rPr>
      <w:rFonts w:ascii="Cambria" w:eastAsia="黑体"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6">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Pr>
      <w:i/>
    </w:rPr>
  </w:style>
  <w:style w:type="character" w:styleId="a8">
    <w:name w:val="Hyperlink"/>
    <w:basedOn w:val="a0"/>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0">
    <w:name w:val="样式2 字符"/>
    <w:link w:val="21"/>
    <w:qFormat/>
    <w:rPr>
      <w:rFonts w:ascii="方正小标宋简体" w:eastAsia="方正小标宋简体" w:hAnsi="ˎ̥" w:cs="宋体"/>
      <w:b/>
      <w:sz w:val="44"/>
      <w:szCs w:val="44"/>
    </w:rPr>
  </w:style>
  <w:style w:type="paragraph" w:customStyle="1" w:styleId="21">
    <w:name w:val="样式2"/>
    <w:basedOn w:val="a"/>
    <w:next w:val="1"/>
    <w:link w:val="20"/>
    <w:qFormat/>
    <w:pPr>
      <w:widowControl/>
      <w:jc w:val="center"/>
    </w:pPr>
    <w:rPr>
      <w:rFonts w:ascii="方正小标宋简体" w:eastAsia="方正小标宋简体" w:hAnsi="ˎ̥" w:cs="宋体"/>
      <w:b/>
      <w:sz w:val="44"/>
      <w:szCs w:val="44"/>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10">
    <w:name w:val="列出段落1"/>
    <w:basedOn w:val="a"/>
    <w:uiPriority w:val="34"/>
    <w:qFormat/>
    <w:pPr>
      <w:ind w:firstLineChars="200" w:firstLine="420"/>
    </w:pPr>
  </w:style>
  <w:style w:type="character" w:customStyle="1" w:styleId="CharCharCharChar">
    <w:name w:val="Char Char Char Char"/>
    <w:qFormat/>
    <w:rPr>
      <w:rFonts w:eastAsia="宋体"/>
      <w:b/>
      <w:bCs/>
      <w:kern w:val="2"/>
      <w:sz w:val="32"/>
      <w:szCs w:val="32"/>
      <w:lang w:val="en-US" w:eastAsia="zh-CN" w:bidi="ar-SA"/>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 w:type="paragraph" w:customStyle="1" w:styleId="11">
    <w:name w:val="修订1"/>
    <w:hidden/>
    <w:uiPriority w:val="99"/>
    <w:semiHidden/>
    <w:qFormat/>
    <w:rPr>
      <w:rFonts w:ascii="Times New Roman" w:eastAsia="宋体" w:hAnsi="Times New Roman" w:cs="Times New Roman"/>
      <w:kern w:val="2"/>
      <w:sz w:val="21"/>
      <w:szCs w:val="24"/>
    </w:rPr>
  </w:style>
  <w:style w:type="paragraph" w:customStyle="1" w:styleId="a9">
    <w:name w:val="一级样式"/>
    <w:basedOn w:val="a"/>
    <w:qFormat/>
    <w:pPr>
      <w:spacing w:line="560" w:lineRule="exact"/>
      <w:ind w:firstLineChars="200" w:firstLine="640"/>
    </w:pPr>
    <w:rPr>
      <w:rFonts w:ascii="黑体" w:eastAsia="黑体" w:hAnsi="黑体" w:cs="黑体"/>
      <w:color w:val="000000" w:themeColor="text1"/>
      <w:kern w:val="0"/>
      <w:sz w:val="32"/>
      <w:szCs w:val="32"/>
    </w:rPr>
  </w:style>
  <w:style w:type="paragraph" w:customStyle="1" w:styleId="aa">
    <w:name w:val="本文件二级标题"/>
    <w:basedOn w:val="2"/>
    <w:qFormat/>
    <w:pPr>
      <w:ind w:firstLineChars="200" w:firstLine="640"/>
    </w:pPr>
    <w:rPr>
      <w:bCs w:val="0"/>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qFormat/>
    <w:pPr>
      <w:keepNext/>
      <w:keepLines/>
      <w:outlineLvl w:val="1"/>
    </w:pPr>
    <w:rPr>
      <w:rFonts w:ascii="Cambria" w:eastAsia="黑体"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6">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Pr>
      <w:i/>
    </w:rPr>
  </w:style>
  <w:style w:type="character" w:styleId="a8">
    <w:name w:val="Hyperlink"/>
    <w:basedOn w:val="a0"/>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0">
    <w:name w:val="样式2 字符"/>
    <w:link w:val="21"/>
    <w:qFormat/>
    <w:rPr>
      <w:rFonts w:ascii="方正小标宋简体" w:eastAsia="方正小标宋简体" w:hAnsi="ˎ̥" w:cs="宋体"/>
      <w:b/>
      <w:sz w:val="44"/>
      <w:szCs w:val="44"/>
    </w:rPr>
  </w:style>
  <w:style w:type="paragraph" w:customStyle="1" w:styleId="21">
    <w:name w:val="样式2"/>
    <w:basedOn w:val="a"/>
    <w:next w:val="1"/>
    <w:link w:val="20"/>
    <w:qFormat/>
    <w:pPr>
      <w:widowControl/>
      <w:jc w:val="center"/>
    </w:pPr>
    <w:rPr>
      <w:rFonts w:ascii="方正小标宋简体" w:eastAsia="方正小标宋简体" w:hAnsi="ˎ̥" w:cs="宋体"/>
      <w:b/>
      <w:sz w:val="44"/>
      <w:szCs w:val="44"/>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paragraph" w:customStyle="1" w:styleId="10">
    <w:name w:val="列出段落1"/>
    <w:basedOn w:val="a"/>
    <w:uiPriority w:val="34"/>
    <w:qFormat/>
    <w:pPr>
      <w:ind w:firstLineChars="200" w:firstLine="420"/>
    </w:pPr>
  </w:style>
  <w:style w:type="character" w:customStyle="1" w:styleId="CharCharCharChar">
    <w:name w:val="Char Char Char Char"/>
    <w:qFormat/>
    <w:rPr>
      <w:rFonts w:eastAsia="宋体"/>
      <w:b/>
      <w:bCs/>
      <w:kern w:val="2"/>
      <w:sz w:val="32"/>
      <w:szCs w:val="32"/>
      <w:lang w:val="en-US" w:eastAsia="zh-CN" w:bidi="ar-SA"/>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 w:type="paragraph" w:customStyle="1" w:styleId="11">
    <w:name w:val="修订1"/>
    <w:hidden/>
    <w:uiPriority w:val="99"/>
    <w:semiHidden/>
    <w:qFormat/>
    <w:rPr>
      <w:rFonts w:ascii="Times New Roman" w:eastAsia="宋体" w:hAnsi="Times New Roman" w:cs="Times New Roman"/>
      <w:kern w:val="2"/>
      <w:sz w:val="21"/>
      <w:szCs w:val="24"/>
    </w:rPr>
  </w:style>
  <w:style w:type="paragraph" w:customStyle="1" w:styleId="a9">
    <w:name w:val="一级样式"/>
    <w:basedOn w:val="a"/>
    <w:qFormat/>
    <w:pPr>
      <w:spacing w:line="560" w:lineRule="exact"/>
      <w:ind w:firstLineChars="200" w:firstLine="640"/>
    </w:pPr>
    <w:rPr>
      <w:rFonts w:ascii="黑体" w:eastAsia="黑体" w:hAnsi="黑体" w:cs="黑体"/>
      <w:color w:val="000000" w:themeColor="text1"/>
      <w:kern w:val="0"/>
      <w:sz w:val="32"/>
      <w:szCs w:val="32"/>
    </w:rPr>
  </w:style>
  <w:style w:type="paragraph" w:customStyle="1" w:styleId="aa">
    <w:name w:val="本文件二级标题"/>
    <w:basedOn w:val="2"/>
    <w:qFormat/>
    <w:pPr>
      <w:ind w:firstLineChars="200" w:firstLine="640"/>
    </w:pPr>
    <w:rPr>
      <w:bCs w:val="0"/>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2744</Words>
  <Characters>840</Characters>
  <Application>Microsoft Office Word</Application>
  <DocSecurity>0</DocSecurity>
  <Lines>76</Lines>
  <Paragraphs>170</Paragraphs>
  <ScaleCrop>false</ScaleCrop>
  <Company>微软中国</Company>
  <LinksUpToDate>false</LinksUpToDate>
  <CharactersWithSpaces>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 午</dc:creator>
  <cp:lastModifiedBy>文印室排版</cp:lastModifiedBy>
  <cp:revision>40</cp:revision>
  <cp:lastPrinted>2020-04-26T03:48:00Z</cp:lastPrinted>
  <dcterms:created xsi:type="dcterms:W3CDTF">2020-04-05T15:58:00Z</dcterms:created>
  <dcterms:modified xsi:type="dcterms:W3CDTF">2023-03-22T06:28:00Z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2052-11.8.2.11020</vt:lpwstr>
  </property>
  <property fmtid="{D5CDD505-2E9C-101B-9397-08002B2CF9AE}" pid="3" name="ICV">
    <vt:lpwstr>DB37F70BF7284A20A7F7475977334883</vt:lpwstr>
  </property>
</Properties>
</file>